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E93" w:rsidRDefault="00B30E93" w:rsidP="00B30E93">
      <w:pPr>
        <w:rPr>
          <w:ins w:id="0" w:author="Author"/>
          <w:rFonts w:ascii="Times New Roman" w:hAnsi="Times New Roman" w:cs="Times New Roman"/>
          <w:b/>
          <w:bCs/>
          <w:sz w:val="20"/>
          <w:szCs w:val="20"/>
        </w:rPr>
      </w:pPr>
      <w:bookmarkStart w:id="1" w:name="_GoBack"/>
      <w:bookmarkEnd w:id="1"/>
      <w:ins w:id="2" w:author="Author">
        <w:r>
          <w:rPr>
            <w:rFonts w:ascii="Times New Roman" w:hAnsi="Times New Roman" w:cs="Times New Roman"/>
            <w:b/>
            <w:bCs/>
            <w:sz w:val="20"/>
            <w:szCs w:val="20"/>
          </w:rPr>
          <w:t>Annex III</w:t>
        </w:r>
      </w:ins>
    </w:p>
    <w:p w:rsidR="006D3A29" w:rsidRPr="00E352B7" w:rsidRDefault="006D3A29">
      <w:pPr>
        <w:rPr>
          <w:rFonts w:ascii="Times New Roman" w:hAnsi="Times New Roman" w:cs="Times New Roman"/>
          <w:sz w:val="20"/>
          <w:szCs w:val="20"/>
        </w:rPr>
      </w:pPr>
      <w:r w:rsidRPr="00E352B7">
        <w:rPr>
          <w:rFonts w:ascii="Times New Roman" w:hAnsi="Times New Roman" w:cs="Times New Roman"/>
          <w:b/>
          <w:bCs/>
          <w:sz w:val="20"/>
          <w:szCs w:val="20"/>
        </w:rPr>
        <w:t>S.31.01. - Share of reinsurers (including Finite Reinsurance and SPV's) – (old Re-J3)</w:t>
      </w:r>
    </w:p>
    <w:p w:rsidR="007D303A" w:rsidRPr="00E352B7" w:rsidRDefault="007D303A" w:rsidP="007D303A">
      <w:pPr>
        <w:jc w:val="both"/>
        <w:rPr>
          <w:rFonts w:ascii="Times New Roman" w:hAnsi="Times New Roman" w:cs="Times New Roman"/>
          <w:b/>
          <w:sz w:val="20"/>
          <w:szCs w:val="20"/>
        </w:rPr>
      </w:pPr>
      <w:r w:rsidRPr="00E352B7">
        <w:rPr>
          <w:rFonts w:ascii="Times New Roman" w:hAnsi="Times New Roman" w:cs="Times New Roman"/>
          <w:b/>
          <w:sz w:val="20"/>
          <w:szCs w:val="20"/>
        </w:rPr>
        <w:t>General comments:</w:t>
      </w:r>
    </w:p>
    <w:p w:rsidR="007D303A" w:rsidRPr="00E352B7" w:rsidRDefault="007D303A" w:rsidP="007D303A">
      <w:pPr>
        <w:jc w:val="both"/>
        <w:rPr>
          <w:rFonts w:ascii="Times New Roman" w:hAnsi="Times New Roman" w:cs="Times New Roman"/>
          <w:sz w:val="20"/>
          <w:szCs w:val="20"/>
        </w:rPr>
      </w:pPr>
      <w:r w:rsidRPr="00E352B7">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5B2454" w:rsidRPr="00E352B7" w:rsidRDefault="005B2454" w:rsidP="005B2454">
      <w:pPr>
        <w:jc w:val="both"/>
        <w:rPr>
          <w:rFonts w:ascii="Times New Roman" w:hAnsi="Times New Roman" w:cs="Times New Roman"/>
          <w:sz w:val="20"/>
          <w:szCs w:val="20"/>
        </w:rPr>
      </w:pPr>
      <w:r w:rsidRPr="00E352B7">
        <w:rPr>
          <w:rFonts w:ascii="Times New Roman" w:hAnsi="Times New Roman" w:cs="Times New Roman"/>
          <w:sz w:val="20"/>
          <w:szCs w:val="20"/>
        </w:rPr>
        <w:t xml:space="preserve">This annex relates to annual submission of information for groups. </w:t>
      </w:r>
    </w:p>
    <w:p w:rsidR="005B2454" w:rsidRPr="00E352B7" w:rsidRDefault="005B2454" w:rsidP="005B2454">
      <w:pPr>
        <w:jc w:val="both"/>
        <w:rPr>
          <w:rFonts w:ascii="Times New Roman" w:hAnsi="Times New Roman" w:cs="Times New Roman"/>
          <w:sz w:val="20"/>
          <w:szCs w:val="20"/>
        </w:rPr>
      </w:pPr>
      <w:r w:rsidRPr="00E352B7">
        <w:rPr>
          <w:rFonts w:ascii="Times New Roman" w:hAnsi="Times New Roman" w:cs="Times New Roman"/>
          <w:sz w:val="20"/>
          <w:szCs w:val="20"/>
        </w:rPr>
        <w:t>This template shall be filled by the insurance and reinsurance groups where a recoverable is recognised by related insurance undertakings in relation to the EEA</w:t>
      </w:r>
      <w:del w:id="3" w:author="Author">
        <w:r w:rsidRPr="00E352B7" w:rsidDel="00492534">
          <w:rPr>
            <w:rFonts w:ascii="Times New Roman" w:hAnsi="Times New Roman" w:cs="Times New Roman"/>
            <w:sz w:val="20"/>
            <w:szCs w:val="20"/>
          </w:rPr>
          <w:delText>-</w:delText>
        </w:r>
      </w:del>
      <w:r w:rsidRPr="00E352B7">
        <w:rPr>
          <w:rFonts w:ascii="Times New Roman" w:hAnsi="Times New Roman" w:cs="Times New Roman"/>
          <w:sz w:val="20"/>
          <w:szCs w:val="20"/>
        </w:rPr>
        <w:t xml:space="preserve"> or Non-EEA-reinsurer which is not in the scope of the group (even if all contracts with that reinsurer have terminated) and whose reinsurer is reducing the gross technical provisions as per end of the reporting year. </w:t>
      </w:r>
    </w:p>
    <w:p w:rsidR="006D3A29" w:rsidRPr="00E352B7" w:rsidRDefault="006D3A29" w:rsidP="00E352B7">
      <w:pPr>
        <w:jc w:val="both"/>
        <w:rPr>
          <w:rFonts w:ascii="Times New Roman" w:hAnsi="Times New Roman" w:cs="Times New Roman"/>
          <w:sz w:val="20"/>
          <w:szCs w:val="20"/>
        </w:rPr>
      </w:pPr>
      <w:r w:rsidRPr="00E352B7">
        <w:rPr>
          <w:rFonts w:ascii="Times New Roman" w:hAnsi="Times New Roman" w:cs="Times New Roman"/>
          <w:sz w:val="20"/>
          <w:szCs w:val="20"/>
        </w:rPr>
        <w:t>The template collects information on reinsurers and not on separate treaties. All ceded technical provisions, including those ceded under Finite reinsurance (as defined in S</w:t>
      </w:r>
      <w:ins w:id="4" w:author="Author">
        <w:r w:rsidR="00B30E93">
          <w:rPr>
            <w:rFonts w:ascii="Times New Roman" w:hAnsi="Times New Roman" w:cs="Times New Roman"/>
            <w:sz w:val="20"/>
            <w:szCs w:val="20"/>
          </w:rPr>
          <w:t>.</w:t>
        </w:r>
      </w:ins>
      <w:r w:rsidRPr="00E352B7">
        <w:rPr>
          <w:rFonts w:ascii="Times New Roman" w:hAnsi="Times New Roman" w:cs="Times New Roman"/>
          <w:sz w:val="20"/>
          <w:szCs w:val="20"/>
        </w:rPr>
        <w:t>30.03</w:t>
      </w:r>
      <w:del w:id="5" w:author="Author">
        <w:r w:rsidRPr="00E352B7" w:rsidDel="00B30E93">
          <w:rPr>
            <w:rFonts w:ascii="Times New Roman" w:hAnsi="Times New Roman" w:cs="Times New Roman"/>
            <w:sz w:val="20"/>
            <w:szCs w:val="20"/>
          </w:rPr>
          <w:delText>.</w:delText>
        </w:r>
        <w:r w:rsidR="00C02F96" w:rsidRPr="00E352B7" w:rsidDel="00B30E93">
          <w:rPr>
            <w:rFonts w:ascii="Times New Roman" w:hAnsi="Times New Roman" w:cs="Times New Roman"/>
            <w:sz w:val="20"/>
            <w:szCs w:val="20"/>
          </w:rPr>
          <w:delText>b</w:delText>
        </w:r>
      </w:del>
      <w:r w:rsidRPr="00E352B7">
        <w:rPr>
          <w:rFonts w:ascii="Times New Roman" w:hAnsi="Times New Roman" w:cs="Times New Roman"/>
          <w:sz w:val="20"/>
          <w:szCs w:val="20"/>
        </w:rPr>
        <w:t xml:space="preserve"> Column C0060</w:t>
      </w:r>
      <w:ins w:id="6" w:author="Author">
        <w:r w:rsidR="00492534">
          <w:rPr>
            <w:rFonts w:ascii="Times New Roman" w:hAnsi="Times New Roman" w:cs="Times New Roman"/>
            <w:sz w:val="20"/>
            <w:szCs w:val="20"/>
          </w:rPr>
          <w:t xml:space="preserve"> of Annex II</w:t>
        </w:r>
      </w:ins>
      <w:r w:rsidRPr="00E352B7">
        <w:rPr>
          <w:rFonts w:ascii="Times New Roman" w:hAnsi="Times New Roman" w:cs="Times New Roman"/>
          <w:sz w:val="20"/>
          <w:szCs w:val="20"/>
        </w:rPr>
        <w:t xml:space="preserve">), </w:t>
      </w:r>
      <w:del w:id="7" w:author="Author">
        <w:r w:rsidRPr="00E352B7" w:rsidDel="00492534">
          <w:rPr>
            <w:rFonts w:ascii="Times New Roman" w:hAnsi="Times New Roman" w:cs="Times New Roman"/>
            <w:sz w:val="20"/>
            <w:szCs w:val="20"/>
          </w:rPr>
          <w:delText xml:space="preserve">must </w:delText>
        </w:r>
      </w:del>
      <w:ins w:id="8" w:author="Author">
        <w:r w:rsidR="00492534">
          <w:rPr>
            <w:rFonts w:ascii="Times New Roman" w:hAnsi="Times New Roman" w:cs="Times New Roman"/>
            <w:sz w:val="20"/>
            <w:szCs w:val="20"/>
          </w:rPr>
          <w:t>shall</w:t>
        </w:r>
        <w:r w:rsidR="00492534" w:rsidRPr="00E352B7">
          <w:rPr>
            <w:rFonts w:ascii="Times New Roman" w:hAnsi="Times New Roman" w:cs="Times New Roman"/>
            <w:sz w:val="20"/>
            <w:szCs w:val="20"/>
          </w:rPr>
          <w:t xml:space="preserve"> </w:t>
        </w:r>
      </w:ins>
      <w:r w:rsidRPr="00E352B7">
        <w:rPr>
          <w:rFonts w:ascii="Times New Roman" w:hAnsi="Times New Roman" w:cs="Times New Roman"/>
          <w:sz w:val="20"/>
          <w:szCs w:val="20"/>
        </w:rPr>
        <w:t xml:space="preserve">be completed. This also means that if an SPV or a syndicate of Lloyd’s acts as a reinsurer the SPV or the syndicate must be listed. </w:t>
      </w:r>
    </w:p>
    <w:tbl>
      <w:tblPr>
        <w:tblStyle w:val="TableGrid"/>
        <w:tblW w:w="9814" w:type="dxa"/>
        <w:tblLook w:val="04A0" w:firstRow="1" w:lastRow="0" w:firstColumn="1" w:lastColumn="0" w:noHBand="0" w:noVBand="1"/>
        <w:tblPrChange w:id="9" w:author="Author">
          <w:tblPr>
            <w:tblStyle w:val="TableGrid"/>
            <w:tblW w:w="9814" w:type="dxa"/>
            <w:tblLook w:val="04A0" w:firstRow="1" w:lastRow="0" w:firstColumn="1" w:lastColumn="0" w:noHBand="0" w:noVBand="1"/>
          </w:tblPr>
        </w:tblPrChange>
      </w:tblPr>
      <w:tblGrid>
        <w:gridCol w:w="1283"/>
        <w:gridCol w:w="2290"/>
        <w:gridCol w:w="6241"/>
        <w:tblGridChange w:id="10">
          <w:tblGrid>
            <w:gridCol w:w="1283"/>
            <w:gridCol w:w="2290"/>
            <w:gridCol w:w="6241"/>
          </w:tblGrid>
        </w:tblGridChange>
      </w:tblGrid>
      <w:tr w:rsidR="00E352B7" w:rsidRPr="00E352B7" w:rsidTr="00F315DB">
        <w:trPr>
          <w:trHeight w:val="315"/>
          <w:trPrChange w:id="11" w:author="Author">
            <w:trPr>
              <w:trHeight w:val="315"/>
            </w:trPr>
          </w:trPrChange>
        </w:trPr>
        <w:tc>
          <w:tcPr>
            <w:tcW w:w="1283" w:type="dxa"/>
            <w:hideMark/>
            <w:tcPrChange w:id="12" w:author="Author">
              <w:tcPr>
                <w:tcW w:w="1079" w:type="dxa"/>
                <w:hideMark/>
              </w:tcPr>
            </w:tcPrChange>
          </w:tcPr>
          <w:p w:rsidR="001B51C5" w:rsidRPr="00E352B7" w:rsidRDefault="001B51C5" w:rsidP="00E352B7">
            <w:pPr>
              <w:jc w:val="center"/>
              <w:rPr>
                <w:rFonts w:ascii="Times New Roman" w:hAnsi="Times New Roman" w:cs="Times New Roman"/>
                <w:b/>
                <w:bCs/>
                <w:sz w:val="20"/>
                <w:szCs w:val="20"/>
              </w:rPr>
            </w:pPr>
          </w:p>
        </w:tc>
        <w:tc>
          <w:tcPr>
            <w:tcW w:w="2290" w:type="dxa"/>
            <w:hideMark/>
            <w:tcPrChange w:id="13" w:author="Author">
              <w:tcPr>
                <w:tcW w:w="2290" w:type="dxa"/>
                <w:hideMark/>
              </w:tcPr>
            </w:tcPrChange>
          </w:tcPr>
          <w:p w:rsidR="001B51C5" w:rsidRPr="00E352B7" w:rsidRDefault="003C0D89" w:rsidP="00E352B7">
            <w:pPr>
              <w:jc w:val="center"/>
              <w:rPr>
                <w:rFonts w:ascii="Times New Roman" w:hAnsi="Times New Roman" w:cs="Times New Roman"/>
                <w:b/>
                <w:bCs/>
                <w:sz w:val="20"/>
                <w:szCs w:val="20"/>
              </w:rPr>
            </w:pPr>
            <w:r w:rsidRPr="00E352B7">
              <w:rPr>
                <w:rFonts w:ascii="Times New Roman" w:hAnsi="Times New Roman" w:cs="Times New Roman"/>
                <w:b/>
                <w:bCs/>
                <w:sz w:val="20"/>
                <w:szCs w:val="20"/>
              </w:rPr>
              <w:t>I</w:t>
            </w:r>
            <w:r w:rsidR="00EB6480" w:rsidRPr="00E352B7">
              <w:rPr>
                <w:rFonts w:ascii="Times New Roman" w:hAnsi="Times New Roman" w:cs="Times New Roman"/>
                <w:b/>
                <w:bCs/>
                <w:sz w:val="20"/>
                <w:szCs w:val="20"/>
              </w:rPr>
              <w:t>TEM</w:t>
            </w:r>
          </w:p>
        </w:tc>
        <w:tc>
          <w:tcPr>
            <w:tcW w:w="6241" w:type="dxa"/>
            <w:hideMark/>
            <w:tcPrChange w:id="14" w:author="Author">
              <w:tcPr>
                <w:tcW w:w="6445" w:type="dxa"/>
                <w:hideMark/>
              </w:tcPr>
            </w:tcPrChange>
          </w:tcPr>
          <w:p w:rsidR="001B51C5" w:rsidRPr="00E352B7" w:rsidRDefault="003C0D89" w:rsidP="00E352B7">
            <w:pPr>
              <w:jc w:val="center"/>
              <w:rPr>
                <w:rFonts w:ascii="Times New Roman" w:hAnsi="Times New Roman" w:cs="Times New Roman"/>
                <w:b/>
                <w:bCs/>
                <w:sz w:val="20"/>
                <w:szCs w:val="20"/>
              </w:rPr>
            </w:pPr>
            <w:r w:rsidRPr="00E352B7">
              <w:rPr>
                <w:rFonts w:ascii="Times New Roman" w:hAnsi="Times New Roman" w:cs="Times New Roman"/>
                <w:b/>
                <w:bCs/>
                <w:sz w:val="20"/>
                <w:szCs w:val="20"/>
              </w:rPr>
              <w:t>I</w:t>
            </w:r>
            <w:r w:rsidR="00EB6480" w:rsidRPr="00E352B7">
              <w:rPr>
                <w:rFonts w:ascii="Times New Roman" w:hAnsi="Times New Roman" w:cs="Times New Roman"/>
                <w:b/>
                <w:bCs/>
                <w:sz w:val="20"/>
                <w:szCs w:val="20"/>
              </w:rPr>
              <w:t>NSTRUCTIONS</w:t>
            </w:r>
          </w:p>
        </w:tc>
      </w:tr>
      <w:tr w:rsidR="00E352B7" w:rsidRPr="00E352B7" w:rsidTr="00F315DB">
        <w:trPr>
          <w:trHeight w:val="660"/>
          <w:trPrChange w:id="15" w:author="Author">
            <w:trPr>
              <w:trHeight w:val="660"/>
            </w:trPr>
          </w:trPrChange>
        </w:trPr>
        <w:tc>
          <w:tcPr>
            <w:tcW w:w="1283" w:type="dxa"/>
            <w:tcPrChange w:id="16" w:author="Author">
              <w:tcPr>
                <w:tcW w:w="1079" w:type="dxa"/>
              </w:tcPr>
            </w:tcPrChange>
          </w:tcPr>
          <w:p w:rsidR="009768A6" w:rsidRPr="00E352B7" w:rsidRDefault="009768A6" w:rsidP="00551A18">
            <w:pPr>
              <w:rPr>
                <w:rFonts w:ascii="Times New Roman" w:hAnsi="Times New Roman" w:cs="Times New Roman"/>
                <w:sz w:val="20"/>
                <w:szCs w:val="20"/>
              </w:rPr>
            </w:pPr>
            <w:r w:rsidRPr="00E352B7">
              <w:rPr>
                <w:rFonts w:ascii="Times New Roman" w:hAnsi="Times New Roman" w:cs="Times New Roman"/>
                <w:sz w:val="20"/>
                <w:szCs w:val="20"/>
              </w:rPr>
              <w:t>C0010</w:t>
            </w:r>
          </w:p>
          <w:p w:rsidR="009768A6" w:rsidRPr="00E352B7" w:rsidRDefault="009768A6" w:rsidP="00551A18">
            <w:pPr>
              <w:spacing w:after="200" w:line="276" w:lineRule="auto"/>
              <w:rPr>
                <w:rFonts w:ascii="Times New Roman" w:hAnsi="Times New Roman" w:cs="Times New Roman"/>
                <w:sz w:val="20"/>
                <w:szCs w:val="20"/>
              </w:rPr>
            </w:pPr>
            <w:r w:rsidRPr="00E352B7">
              <w:rPr>
                <w:rFonts w:ascii="Times New Roman" w:hAnsi="Times New Roman" w:cs="Times New Roman"/>
                <w:sz w:val="20"/>
                <w:szCs w:val="20"/>
              </w:rPr>
              <w:t>(A1)</w:t>
            </w:r>
          </w:p>
        </w:tc>
        <w:tc>
          <w:tcPr>
            <w:tcW w:w="2290" w:type="dxa"/>
            <w:tcPrChange w:id="17" w:author="Author">
              <w:tcPr>
                <w:tcW w:w="2290" w:type="dxa"/>
              </w:tcPr>
            </w:tcPrChange>
          </w:tcPr>
          <w:p w:rsidR="009768A6" w:rsidRPr="00E352B7" w:rsidRDefault="009768A6" w:rsidP="00492534">
            <w:pPr>
              <w:spacing w:after="200" w:line="276" w:lineRule="auto"/>
              <w:rPr>
                <w:rFonts w:ascii="Times New Roman" w:hAnsi="Times New Roman" w:cs="Times New Roman"/>
                <w:sz w:val="20"/>
                <w:szCs w:val="20"/>
              </w:rPr>
            </w:pPr>
            <w:del w:id="18" w:author="Author">
              <w:r w:rsidRPr="00E352B7" w:rsidDel="00492534">
                <w:rPr>
                  <w:rFonts w:ascii="Times New Roman" w:hAnsi="Times New Roman" w:cs="Times New Roman"/>
                  <w:sz w:val="20"/>
                  <w:szCs w:val="20"/>
                </w:rPr>
                <w:delText>N</w:delText>
              </w:r>
            </w:del>
            <w:ins w:id="19" w:author="Author">
              <w:r w:rsidR="00492534">
                <w:rPr>
                  <w:rFonts w:ascii="Times New Roman" w:hAnsi="Times New Roman" w:cs="Times New Roman"/>
                  <w:sz w:val="20"/>
                  <w:szCs w:val="20"/>
                </w:rPr>
                <w:t>Legal n</w:t>
              </w:r>
            </w:ins>
            <w:r w:rsidRPr="00E352B7">
              <w:rPr>
                <w:rFonts w:ascii="Times New Roman" w:hAnsi="Times New Roman" w:cs="Times New Roman"/>
                <w:sz w:val="20"/>
                <w:szCs w:val="20"/>
              </w:rPr>
              <w:t xml:space="preserve">ame of reinsured </w:t>
            </w:r>
            <w:del w:id="20" w:author="Author">
              <w:r w:rsidRPr="00E352B7" w:rsidDel="00492534">
                <w:rPr>
                  <w:rFonts w:ascii="Times New Roman" w:hAnsi="Times New Roman" w:cs="Times New Roman"/>
                  <w:sz w:val="20"/>
                  <w:szCs w:val="20"/>
                </w:rPr>
                <w:delText xml:space="preserve">entity </w:delText>
              </w:r>
            </w:del>
            <w:ins w:id="21" w:author="Author">
              <w:r w:rsidR="00492534">
                <w:rPr>
                  <w:rFonts w:ascii="Times New Roman" w:hAnsi="Times New Roman" w:cs="Times New Roman"/>
                  <w:sz w:val="20"/>
                  <w:szCs w:val="20"/>
                </w:rPr>
                <w:t>undertaking</w:t>
              </w:r>
              <w:r w:rsidR="00492534" w:rsidRPr="00E352B7">
                <w:rPr>
                  <w:rFonts w:ascii="Times New Roman" w:hAnsi="Times New Roman" w:cs="Times New Roman"/>
                  <w:sz w:val="20"/>
                  <w:szCs w:val="20"/>
                </w:rPr>
                <w:t xml:space="preserve"> </w:t>
              </w:r>
            </w:ins>
          </w:p>
        </w:tc>
        <w:tc>
          <w:tcPr>
            <w:tcW w:w="6241" w:type="dxa"/>
            <w:tcPrChange w:id="22" w:author="Author">
              <w:tcPr>
                <w:tcW w:w="6445" w:type="dxa"/>
              </w:tcPr>
            </w:tcPrChange>
          </w:tcPr>
          <w:p w:rsidR="009768A6" w:rsidRPr="00E352B7" w:rsidRDefault="009768A6" w:rsidP="00551A18">
            <w:pPr>
              <w:spacing w:after="200" w:line="276" w:lineRule="auto"/>
              <w:rPr>
                <w:rFonts w:ascii="Times New Roman" w:hAnsi="Times New Roman" w:cs="Times New Roman"/>
                <w:sz w:val="20"/>
                <w:szCs w:val="20"/>
              </w:rPr>
            </w:pPr>
            <w:r w:rsidRPr="00E352B7">
              <w:rPr>
                <w:rFonts w:ascii="Times New Roman" w:hAnsi="Times New Roman" w:cs="Times New Roman"/>
                <w:sz w:val="20"/>
                <w:szCs w:val="20"/>
              </w:rPr>
              <w:t xml:space="preserve">Name of reinsured entity, identifying the </w:t>
            </w:r>
            <w:proofErr w:type="spellStart"/>
            <w:r w:rsidRPr="00E352B7">
              <w:rPr>
                <w:rFonts w:ascii="Times New Roman" w:hAnsi="Times New Roman" w:cs="Times New Roman"/>
                <w:sz w:val="20"/>
                <w:szCs w:val="20"/>
              </w:rPr>
              <w:t>cedent</w:t>
            </w:r>
            <w:proofErr w:type="spellEnd"/>
            <w:r w:rsidRPr="00E352B7">
              <w:rPr>
                <w:rFonts w:ascii="Times New Roman" w:hAnsi="Times New Roman" w:cs="Times New Roman"/>
                <w:sz w:val="20"/>
                <w:szCs w:val="20"/>
              </w:rPr>
              <w:t xml:space="preserve"> (re)insurance undertaking. This item is only applicable to groups.</w:t>
            </w:r>
          </w:p>
        </w:tc>
      </w:tr>
      <w:tr w:rsidR="00E352B7" w:rsidRPr="00E352B7" w:rsidTr="00F315DB">
        <w:trPr>
          <w:trHeight w:val="330"/>
          <w:trPrChange w:id="23" w:author="Author">
            <w:trPr>
              <w:trHeight w:val="330"/>
            </w:trPr>
          </w:trPrChange>
        </w:trPr>
        <w:tc>
          <w:tcPr>
            <w:tcW w:w="1283" w:type="dxa"/>
            <w:tcPrChange w:id="24" w:author="Author">
              <w:tcPr>
                <w:tcW w:w="1079" w:type="dxa"/>
              </w:tcPr>
            </w:tcPrChange>
          </w:tcPr>
          <w:p w:rsidR="009768A6" w:rsidRPr="00E352B7" w:rsidRDefault="009768A6" w:rsidP="00551A18">
            <w:pPr>
              <w:rPr>
                <w:rFonts w:ascii="Times New Roman" w:hAnsi="Times New Roman" w:cs="Times New Roman"/>
                <w:sz w:val="20"/>
                <w:szCs w:val="20"/>
              </w:rPr>
            </w:pPr>
            <w:r w:rsidRPr="00E352B7">
              <w:rPr>
                <w:rFonts w:ascii="Times New Roman" w:hAnsi="Times New Roman" w:cs="Times New Roman"/>
                <w:sz w:val="20"/>
                <w:szCs w:val="20"/>
              </w:rPr>
              <w:t>C0020</w:t>
            </w:r>
          </w:p>
        </w:tc>
        <w:tc>
          <w:tcPr>
            <w:tcW w:w="2290" w:type="dxa"/>
            <w:tcPrChange w:id="25" w:author="Author">
              <w:tcPr>
                <w:tcW w:w="2290" w:type="dxa"/>
              </w:tcPr>
            </w:tcPrChange>
          </w:tcPr>
          <w:p w:rsidR="009768A6" w:rsidRPr="00E352B7" w:rsidRDefault="009768A6" w:rsidP="00551A18">
            <w:pPr>
              <w:rPr>
                <w:rFonts w:ascii="Times New Roman" w:hAnsi="Times New Roman" w:cs="Times New Roman"/>
                <w:sz w:val="20"/>
                <w:szCs w:val="20"/>
              </w:rPr>
            </w:pPr>
            <w:r w:rsidRPr="00E352B7">
              <w:rPr>
                <w:rFonts w:ascii="Times New Roman" w:hAnsi="Times New Roman" w:cs="Times New Roman"/>
                <w:sz w:val="20"/>
                <w:szCs w:val="20"/>
              </w:rPr>
              <w:t>Identification code of the undertaking</w:t>
            </w:r>
          </w:p>
        </w:tc>
        <w:tc>
          <w:tcPr>
            <w:tcW w:w="6241" w:type="dxa"/>
            <w:tcPrChange w:id="26" w:author="Author">
              <w:tcPr>
                <w:tcW w:w="6445" w:type="dxa"/>
              </w:tcPr>
            </w:tcPrChange>
          </w:tcPr>
          <w:p w:rsidR="009768A6" w:rsidRPr="00E352B7" w:rsidRDefault="009768A6" w:rsidP="00551A18">
            <w:pPr>
              <w:rPr>
                <w:rFonts w:ascii="Times New Roman" w:hAnsi="Times New Roman" w:cs="Times New Roman"/>
                <w:sz w:val="20"/>
                <w:szCs w:val="20"/>
              </w:rPr>
            </w:pPr>
            <w:r w:rsidRPr="00E352B7">
              <w:rPr>
                <w:rFonts w:ascii="Times New Roman" w:hAnsi="Times New Roman" w:cs="Times New Roman"/>
                <w:sz w:val="20"/>
                <w:szCs w:val="20"/>
              </w:rPr>
              <w:t xml:space="preserve">Identification code of the undertaking, using the following priority:: </w:t>
            </w:r>
          </w:p>
          <w:p w:rsidR="009768A6" w:rsidRPr="00E352B7" w:rsidRDefault="009768A6" w:rsidP="00551A18">
            <w:pPr>
              <w:pStyle w:val="ListParagraph"/>
              <w:numPr>
                <w:ilvl w:val="0"/>
                <w:numId w:val="2"/>
              </w:numPr>
              <w:rPr>
                <w:rFonts w:ascii="Times New Roman" w:hAnsi="Times New Roman" w:cs="Times New Roman"/>
                <w:sz w:val="20"/>
                <w:szCs w:val="20"/>
                <w:lang w:val="pt-PT"/>
              </w:rPr>
            </w:pPr>
            <w:del w:id="27" w:author="Author">
              <w:r w:rsidRPr="00E352B7" w:rsidDel="006A668E">
                <w:rPr>
                  <w:rFonts w:ascii="Times New Roman" w:hAnsi="Times New Roman" w:cs="Times New Roman"/>
                  <w:sz w:val="20"/>
                  <w:szCs w:val="20"/>
                </w:rPr>
                <w:delText xml:space="preserve"> </w:delText>
              </w:r>
            </w:del>
            <w:r w:rsidRPr="00E352B7">
              <w:rPr>
                <w:rFonts w:ascii="Times New Roman" w:hAnsi="Times New Roman" w:cs="Times New Roman"/>
                <w:sz w:val="20"/>
                <w:szCs w:val="20"/>
                <w:lang w:val="pt-PT"/>
              </w:rPr>
              <w:t>Legal Entity Identifier (LEI)</w:t>
            </w:r>
          </w:p>
          <w:p w:rsidR="009768A6" w:rsidRPr="00E352B7" w:rsidDel="006A668E" w:rsidRDefault="009768A6" w:rsidP="00551A18">
            <w:pPr>
              <w:pStyle w:val="ListParagraph"/>
              <w:numPr>
                <w:ilvl w:val="0"/>
                <w:numId w:val="2"/>
              </w:numPr>
              <w:rPr>
                <w:del w:id="28" w:author="Author"/>
                <w:rFonts w:ascii="Times New Roman" w:hAnsi="Times New Roman" w:cs="Times New Roman"/>
                <w:sz w:val="20"/>
                <w:szCs w:val="20"/>
                <w:lang w:val="pt-PT"/>
              </w:rPr>
            </w:pPr>
            <w:del w:id="29" w:author="Author">
              <w:r w:rsidRPr="00E352B7" w:rsidDel="006A668E">
                <w:rPr>
                  <w:rFonts w:ascii="Times New Roman" w:hAnsi="Times New Roman" w:cs="Times New Roman"/>
                  <w:sz w:val="20"/>
                  <w:szCs w:val="20"/>
                  <w:lang w:val="pt-PT"/>
                </w:rPr>
                <w:delText xml:space="preserve"> Interim entity identifier (Pre-LEI)</w:delText>
              </w:r>
            </w:del>
          </w:p>
          <w:p w:rsidR="009768A6" w:rsidRPr="00E352B7" w:rsidRDefault="009768A6" w:rsidP="00551A18">
            <w:pPr>
              <w:pStyle w:val="ListParagraph"/>
              <w:numPr>
                <w:ilvl w:val="0"/>
                <w:numId w:val="2"/>
              </w:numPr>
              <w:rPr>
                <w:rFonts w:ascii="Times New Roman" w:hAnsi="Times New Roman" w:cs="Times New Roman"/>
                <w:sz w:val="20"/>
                <w:szCs w:val="20"/>
              </w:rPr>
            </w:pPr>
            <w:r w:rsidRPr="00E352B7">
              <w:rPr>
                <w:rFonts w:ascii="Times New Roman" w:hAnsi="Times New Roman" w:cs="Times New Roman"/>
                <w:sz w:val="20"/>
                <w:szCs w:val="20"/>
              </w:rPr>
              <w:t>Specific code</w:t>
            </w:r>
          </w:p>
          <w:p w:rsidR="009768A6" w:rsidRPr="00E352B7" w:rsidRDefault="009768A6" w:rsidP="00551A18">
            <w:pPr>
              <w:rPr>
                <w:rFonts w:ascii="Times New Roman" w:hAnsi="Times New Roman" w:cs="Times New Roman"/>
                <w:sz w:val="20"/>
                <w:szCs w:val="20"/>
              </w:rPr>
            </w:pPr>
          </w:p>
          <w:p w:rsidR="009768A6" w:rsidRPr="00E352B7" w:rsidRDefault="009768A6" w:rsidP="00551A18">
            <w:pPr>
              <w:rPr>
                <w:rFonts w:ascii="Times New Roman" w:hAnsi="Times New Roman" w:cs="Times New Roman"/>
                <w:sz w:val="20"/>
                <w:szCs w:val="20"/>
              </w:rPr>
            </w:pPr>
            <w:r w:rsidRPr="00E352B7">
              <w:rPr>
                <w:rFonts w:ascii="Times New Roman" w:hAnsi="Times New Roman" w:cs="Times New Roman"/>
                <w:sz w:val="20"/>
                <w:szCs w:val="20"/>
              </w:rPr>
              <w:t xml:space="preserve">When the undertaking uses the option “Specific code” the following shall be considered: </w:t>
            </w:r>
          </w:p>
          <w:p w:rsidR="009768A6" w:rsidRPr="00E352B7" w:rsidRDefault="009768A6" w:rsidP="00551A18">
            <w:pPr>
              <w:rPr>
                <w:rFonts w:ascii="Times New Roman" w:hAnsi="Times New Roman" w:cs="Times New Roman"/>
                <w:sz w:val="20"/>
                <w:szCs w:val="20"/>
              </w:rPr>
            </w:pPr>
            <w:r w:rsidRPr="00E352B7">
              <w:rPr>
                <w:rFonts w:ascii="Times New Roman" w:hAnsi="Times New Roman" w:cs="Times New Roman"/>
                <w:sz w:val="20"/>
                <w:szCs w:val="20"/>
              </w:rPr>
              <w:t xml:space="preserve">- For EEA (re) insurance undertakings within the group: identification code used in the local market, attributed by the undertaking's supervisory authority </w:t>
            </w:r>
          </w:p>
          <w:p w:rsidR="009768A6" w:rsidRPr="00E352B7" w:rsidRDefault="009768A6" w:rsidP="00551A18">
            <w:pPr>
              <w:rPr>
                <w:rFonts w:ascii="Times New Roman" w:hAnsi="Times New Roman" w:cs="Times New Roman"/>
                <w:sz w:val="20"/>
                <w:szCs w:val="20"/>
              </w:rPr>
            </w:pPr>
            <w:r w:rsidRPr="00E352B7">
              <w:rPr>
                <w:rFonts w:ascii="Times New Roman" w:hAnsi="Times New Roman" w:cs="Times New Roman"/>
                <w:sz w:val="20"/>
                <w:szCs w:val="20"/>
              </w:rPr>
              <w:t xml:space="preserve">- For non-EEA undertakings and non-regulated undertakings within the group, identification code provided will be provided by the group. When allocating an identification code to each non-EEA or non-regulated undertaking, it should comply with the following format in a consistent manner: </w:t>
            </w:r>
          </w:p>
          <w:p w:rsidR="009768A6" w:rsidRPr="00E352B7" w:rsidRDefault="009768A6" w:rsidP="00551A18">
            <w:pPr>
              <w:rPr>
                <w:rFonts w:ascii="Times New Roman" w:hAnsi="Times New Roman" w:cs="Times New Roman"/>
                <w:sz w:val="20"/>
                <w:szCs w:val="20"/>
              </w:rPr>
            </w:pPr>
            <w:r w:rsidRPr="00E352B7">
              <w:rPr>
                <w:rFonts w:ascii="Times New Roman" w:hAnsi="Times New Roman" w:cs="Times New Roman"/>
                <w:sz w:val="20"/>
                <w:szCs w:val="20"/>
              </w:rPr>
              <w:t xml:space="preserve"> identification code of the parent undertaking + </w:t>
            </w:r>
          </w:p>
          <w:p w:rsidR="009768A6" w:rsidRPr="00E352B7" w:rsidRDefault="009768A6" w:rsidP="00551A18">
            <w:pPr>
              <w:rPr>
                <w:rFonts w:ascii="Times New Roman" w:hAnsi="Times New Roman" w:cs="Times New Roman"/>
                <w:sz w:val="20"/>
                <w:szCs w:val="20"/>
              </w:rPr>
            </w:pPr>
            <w:r w:rsidRPr="00E352B7">
              <w:rPr>
                <w:rFonts w:ascii="Times New Roman" w:hAnsi="Times New Roman" w:cs="Times New Roman"/>
                <w:sz w:val="20"/>
                <w:szCs w:val="20"/>
              </w:rPr>
              <w:t xml:space="preserve"> ISO 3166-1 alpha-2 code of the country of the undertaking + </w:t>
            </w:r>
          </w:p>
          <w:p w:rsidR="009768A6" w:rsidRPr="00E352B7" w:rsidRDefault="009768A6" w:rsidP="00551A18">
            <w:pPr>
              <w:ind w:right="175"/>
              <w:rPr>
                <w:rFonts w:ascii="Times New Roman" w:eastAsia="Times New Roman" w:hAnsi="Times New Roman" w:cs="Times New Roman"/>
                <w:sz w:val="20"/>
                <w:szCs w:val="20"/>
                <w:lang w:eastAsia="en-GB"/>
              </w:rPr>
            </w:pPr>
            <w:r w:rsidRPr="00E352B7">
              <w:rPr>
                <w:rFonts w:ascii="Times New Roman" w:hAnsi="Times New Roman" w:cs="Times New Roman"/>
                <w:sz w:val="20"/>
                <w:szCs w:val="20"/>
              </w:rPr>
              <w:t xml:space="preserve"> 5 digits</w:t>
            </w:r>
          </w:p>
        </w:tc>
      </w:tr>
      <w:tr w:rsidR="00E352B7" w:rsidRPr="006A668E" w:rsidTr="00F315DB">
        <w:trPr>
          <w:trHeight w:val="330"/>
          <w:trPrChange w:id="30" w:author="Author">
            <w:trPr>
              <w:trHeight w:val="330"/>
            </w:trPr>
          </w:trPrChange>
        </w:trPr>
        <w:tc>
          <w:tcPr>
            <w:tcW w:w="1283" w:type="dxa"/>
            <w:tcPrChange w:id="31" w:author="Author">
              <w:tcPr>
                <w:tcW w:w="1079" w:type="dxa"/>
              </w:tcPr>
            </w:tcPrChange>
          </w:tcPr>
          <w:p w:rsidR="009768A6" w:rsidRPr="00E352B7" w:rsidRDefault="009768A6" w:rsidP="00551A18">
            <w:pPr>
              <w:rPr>
                <w:rFonts w:ascii="Times New Roman" w:hAnsi="Times New Roman" w:cs="Times New Roman"/>
                <w:sz w:val="20"/>
                <w:szCs w:val="20"/>
              </w:rPr>
            </w:pPr>
            <w:r w:rsidRPr="00E352B7">
              <w:rPr>
                <w:rFonts w:ascii="Times New Roman" w:hAnsi="Times New Roman" w:cs="Times New Roman"/>
                <w:sz w:val="20"/>
                <w:szCs w:val="20"/>
              </w:rPr>
              <w:t>C0030</w:t>
            </w:r>
          </w:p>
        </w:tc>
        <w:tc>
          <w:tcPr>
            <w:tcW w:w="2290" w:type="dxa"/>
            <w:tcPrChange w:id="32" w:author="Author">
              <w:tcPr>
                <w:tcW w:w="2290" w:type="dxa"/>
              </w:tcPr>
            </w:tcPrChange>
          </w:tcPr>
          <w:p w:rsidR="009768A6" w:rsidRPr="00E352B7" w:rsidRDefault="009768A6" w:rsidP="00551A18">
            <w:pPr>
              <w:rPr>
                <w:rFonts w:ascii="Times New Roman" w:hAnsi="Times New Roman" w:cs="Times New Roman"/>
                <w:sz w:val="20"/>
                <w:szCs w:val="20"/>
              </w:rPr>
            </w:pPr>
            <w:r w:rsidRPr="00E352B7">
              <w:rPr>
                <w:rFonts w:ascii="Times New Roman" w:hAnsi="Times New Roman" w:cs="Times New Roman"/>
                <w:sz w:val="20"/>
                <w:szCs w:val="20"/>
              </w:rPr>
              <w:t>Type of code of the ID of the undertaking</w:t>
            </w:r>
          </w:p>
        </w:tc>
        <w:tc>
          <w:tcPr>
            <w:tcW w:w="6241" w:type="dxa"/>
            <w:tcPrChange w:id="33" w:author="Author">
              <w:tcPr>
                <w:tcW w:w="6445" w:type="dxa"/>
              </w:tcPr>
            </w:tcPrChange>
          </w:tcPr>
          <w:p w:rsidR="009768A6" w:rsidRPr="00E352B7" w:rsidRDefault="009768A6" w:rsidP="00551A18">
            <w:pPr>
              <w:rPr>
                <w:rFonts w:ascii="Times New Roman" w:hAnsi="Times New Roman" w:cs="Times New Roman"/>
                <w:sz w:val="20"/>
                <w:szCs w:val="20"/>
              </w:rPr>
            </w:pPr>
            <w:r w:rsidRPr="00E352B7">
              <w:rPr>
                <w:rFonts w:ascii="Times New Roman" w:hAnsi="Times New Roman" w:cs="Times New Roman"/>
                <w:sz w:val="20"/>
                <w:szCs w:val="20"/>
              </w:rPr>
              <w:t>Type of ID Code used for the “Identification code of the undertaking” item. One of the options in the following closed list shall be used:</w:t>
            </w:r>
          </w:p>
          <w:p w:rsidR="009768A6" w:rsidRPr="00E352B7" w:rsidRDefault="009768A6" w:rsidP="00551A18">
            <w:pPr>
              <w:rPr>
                <w:rFonts w:ascii="Times New Roman" w:hAnsi="Times New Roman" w:cs="Times New Roman"/>
                <w:sz w:val="20"/>
                <w:szCs w:val="20"/>
                <w:lang w:val="pt-PT"/>
              </w:rPr>
            </w:pPr>
            <w:r w:rsidRPr="00E352B7">
              <w:rPr>
                <w:rFonts w:ascii="Times New Roman" w:hAnsi="Times New Roman" w:cs="Times New Roman"/>
                <w:sz w:val="20"/>
                <w:szCs w:val="20"/>
                <w:lang w:val="pt-PT"/>
              </w:rPr>
              <w:t xml:space="preserve">1 - LEI </w:t>
            </w:r>
          </w:p>
          <w:p w:rsidR="009768A6" w:rsidRPr="00E352B7" w:rsidDel="006A668E" w:rsidRDefault="009768A6" w:rsidP="00551A18">
            <w:pPr>
              <w:rPr>
                <w:del w:id="34" w:author="Author"/>
                <w:rFonts w:ascii="Times New Roman" w:hAnsi="Times New Roman" w:cs="Times New Roman"/>
                <w:sz w:val="20"/>
                <w:szCs w:val="20"/>
                <w:lang w:val="pt-PT"/>
              </w:rPr>
            </w:pPr>
            <w:del w:id="35" w:author="Author">
              <w:r w:rsidRPr="00E352B7" w:rsidDel="006A668E">
                <w:rPr>
                  <w:rFonts w:ascii="Times New Roman" w:hAnsi="Times New Roman" w:cs="Times New Roman"/>
                  <w:sz w:val="20"/>
                  <w:szCs w:val="20"/>
                  <w:lang w:val="pt-PT"/>
                </w:rPr>
                <w:delText>2 - Pre-LEI</w:delText>
              </w:r>
            </w:del>
          </w:p>
          <w:p w:rsidR="009768A6" w:rsidRPr="00E352B7" w:rsidRDefault="009768A6" w:rsidP="00551A18">
            <w:pPr>
              <w:spacing w:after="200" w:line="276" w:lineRule="auto"/>
              <w:ind w:right="175"/>
              <w:rPr>
                <w:rFonts w:ascii="Times New Roman" w:eastAsia="Times New Roman" w:hAnsi="Times New Roman" w:cs="Times New Roman"/>
                <w:sz w:val="20"/>
                <w:szCs w:val="20"/>
                <w:lang w:val="pt-PT" w:eastAsia="en-GB"/>
              </w:rPr>
            </w:pPr>
            <w:del w:id="36" w:author="Author">
              <w:r w:rsidRPr="00E352B7" w:rsidDel="00492534">
                <w:rPr>
                  <w:rFonts w:ascii="Times New Roman" w:hAnsi="Times New Roman" w:cs="Times New Roman"/>
                  <w:sz w:val="20"/>
                  <w:szCs w:val="20"/>
                  <w:lang w:val="pt-PT"/>
                </w:rPr>
                <w:delText>3</w:delText>
              </w:r>
            </w:del>
            <w:ins w:id="37" w:author="Author">
              <w:r w:rsidR="00492534">
                <w:rPr>
                  <w:rFonts w:ascii="Times New Roman" w:hAnsi="Times New Roman" w:cs="Times New Roman"/>
                  <w:sz w:val="20"/>
                  <w:szCs w:val="20"/>
                  <w:lang w:val="pt-PT"/>
                </w:rPr>
                <w:t>2</w:t>
              </w:r>
            </w:ins>
            <w:r w:rsidRPr="00E352B7">
              <w:rPr>
                <w:rFonts w:ascii="Times New Roman" w:hAnsi="Times New Roman" w:cs="Times New Roman"/>
                <w:sz w:val="20"/>
                <w:szCs w:val="20"/>
                <w:lang w:val="pt-PT"/>
              </w:rPr>
              <w:t xml:space="preserve"> - Specific code</w:t>
            </w:r>
          </w:p>
        </w:tc>
      </w:tr>
      <w:tr w:rsidR="00E352B7" w:rsidRPr="00E352B7" w:rsidTr="00F315DB">
        <w:trPr>
          <w:trHeight w:val="919"/>
          <w:trPrChange w:id="38" w:author="Author">
            <w:trPr>
              <w:trHeight w:val="1266"/>
            </w:trPr>
          </w:trPrChange>
        </w:trPr>
        <w:tc>
          <w:tcPr>
            <w:tcW w:w="1283" w:type="dxa"/>
            <w:hideMark/>
            <w:tcPrChange w:id="39" w:author="Author">
              <w:tcPr>
                <w:tcW w:w="1079" w:type="dxa"/>
                <w:hideMark/>
              </w:tcPr>
            </w:tcPrChange>
          </w:tcPr>
          <w:p w:rsidR="003F1FA8" w:rsidRPr="00E352B7" w:rsidRDefault="003F1FA8" w:rsidP="00C458CA">
            <w:pPr>
              <w:rPr>
                <w:rFonts w:ascii="Times New Roman" w:hAnsi="Times New Roman" w:cs="Times New Roman"/>
                <w:sz w:val="20"/>
                <w:szCs w:val="20"/>
              </w:rPr>
            </w:pPr>
            <w:r w:rsidRPr="00E352B7">
              <w:rPr>
                <w:rFonts w:ascii="Times New Roman" w:hAnsi="Times New Roman" w:cs="Times New Roman"/>
                <w:sz w:val="20"/>
                <w:szCs w:val="20"/>
              </w:rPr>
              <w:t>C0040</w:t>
            </w:r>
          </w:p>
          <w:p w:rsidR="001B51C5" w:rsidRPr="00E352B7" w:rsidRDefault="00193E30" w:rsidP="00C458CA">
            <w:pPr>
              <w:rPr>
                <w:rFonts w:ascii="Times New Roman" w:hAnsi="Times New Roman" w:cs="Times New Roman"/>
                <w:sz w:val="20"/>
                <w:szCs w:val="20"/>
              </w:rPr>
            </w:pPr>
            <w:r w:rsidRPr="00E352B7">
              <w:rPr>
                <w:rFonts w:ascii="Times New Roman" w:hAnsi="Times New Roman" w:cs="Times New Roman"/>
                <w:sz w:val="20"/>
                <w:szCs w:val="20"/>
              </w:rPr>
              <w:t>(</w:t>
            </w:r>
            <w:r w:rsidR="001B51C5" w:rsidRPr="00E352B7">
              <w:rPr>
                <w:rFonts w:ascii="Times New Roman" w:hAnsi="Times New Roman" w:cs="Times New Roman"/>
                <w:sz w:val="20"/>
                <w:szCs w:val="20"/>
              </w:rPr>
              <w:t>B1</w:t>
            </w:r>
            <w:r w:rsidRPr="00E352B7">
              <w:rPr>
                <w:rFonts w:ascii="Times New Roman" w:hAnsi="Times New Roman" w:cs="Times New Roman"/>
                <w:sz w:val="20"/>
                <w:szCs w:val="20"/>
              </w:rPr>
              <w:t>)</w:t>
            </w:r>
          </w:p>
        </w:tc>
        <w:tc>
          <w:tcPr>
            <w:tcW w:w="2290" w:type="dxa"/>
            <w:hideMark/>
            <w:tcPrChange w:id="40" w:author="Author">
              <w:tcPr>
                <w:tcW w:w="2290" w:type="dxa"/>
                <w:hideMark/>
              </w:tcPr>
            </w:tcPrChange>
          </w:tcPr>
          <w:p w:rsidR="001B51C5" w:rsidRPr="00E352B7" w:rsidRDefault="001B51C5">
            <w:pPr>
              <w:rPr>
                <w:rFonts w:ascii="Times New Roman" w:hAnsi="Times New Roman" w:cs="Times New Roman"/>
                <w:sz w:val="20"/>
                <w:szCs w:val="20"/>
              </w:rPr>
            </w:pPr>
            <w:r w:rsidRPr="00E352B7">
              <w:rPr>
                <w:rFonts w:ascii="Times New Roman" w:hAnsi="Times New Roman" w:cs="Times New Roman"/>
                <w:sz w:val="20"/>
                <w:szCs w:val="20"/>
              </w:rPr>
              <w:t>Code reinsurer</w:t>
            </w:r>
          </w:p>
        </w:tc>
        <w:tc>
          <w:tcPr>
            <w:tcW w:w="6241" w:type="dxa"/>
            <w:hideMark/>
            <w:tcPrChange w:id="41" w:author="Author">
              <w:tcPr>
                <w:tcW w:w="6445" w:type="dxa"/>
                <w:hideMark/>
              </w:tcPr>
            </w:tcPrChange>
          </w:tcPr>
          <w:p w:rsidR="00AF56B7" w:rsidRPr="00E352B7" w:rsidDel="00492534" w:rsidRDefault="00AF56B7" w:rsidP="00F315DB">
            <w:pPr>
              <w:ind w:right="175"/>
              <w:rPr>
                <w:del w:id="42" w:author="Author"/>
                <w:rFonts w:ascii="Times New Roman" w:eastAsia="Times New Roman" w:hAnsi="Times New Roman" w:cs="Times New Roman"/>
                <w:sz w:val="20"/>
                <w:szCs w:val="20"/>
                <w:lang w:eastAsia="en-GB"/>
              </w:rPr>
            </w:pPr>
            <w:r w:rsidRPr="00E352B7">
              <w:rPr>
                <w:rFonts w:ascii="Times New Roman" w:eastAsia="Times New Roman" w:hAnsi="Times New Roman" w:cs="Times New Roman"/>
                <w:sz w:val="20"/>
                <w:szCs w:val="20"/>
                <w:lang w:eastAsia="en-GB"/>
              </w:rPr>
              <w:t>Identification code</w:t>
            </w:r>
            <w:r w:rsidRPr="00E352B7">
              <w:rPr>
                <w:rFonts w:ascii="Times New Roman" w:hAnsi="Times New Roman" w:cs="Times New Roman"/>
                <w:sz w:val="20"/>
                <w:szCs w:val="20"/>
              </w:rPr>
              <w:t xml:space="preserve"> of the reinsurer by this order of priority if existent</w:t>
            </w:r>
            <w:r w:rsidRPr="00E352B7">
              <w:rPr>
                <w:rFonts w:ascii="Times New Roman" w:eastAsia="Times New Roman" w:hAnsi="Times New Roman" w:cs="Times New Roman"/>
                <w:sz w:val="20"/>
                <w:szCs w:val="20"/>
                <w:lang w:eastAsia="en-GB"/>
              </w:rPr>
              <w:t xml:space="preserve">: </w:t>
            </w:r>
            <w:r w:rsidRPr="00E352B7">
              <w:rPr>
                <w:rFonts w:ascii="Times New Roman" w:eastAsia="Times New Roman" w:hAnsi="Times New Roman" w:cs="Times New Roman"/>
                <w:sz w:val="20"/>
                <w:szCs w:val="20"/>
                <w:lang w:eastAsia="en-GB"/>
              </w:rPr>
              <w:br/>
              <w:t xml:space="preserve">- Legal Entity Identifier (LEI); </w:t>
            </w:r>
            <w:r w:rsidRPr="00E352B7">
              <w:rPr>
                <w:rFonts w:ascii="Times New Roman" w:eastAsia="Times New Roman" w:hAnsi="Times New Roman" w:cs="Times New Roman"/>
                <w:sz w:val="20"/>
                <w:szCs w:val="20"/>
                <w:lang w:eastAsia="en-GB"/>
              </w:rPr>
              <w:br/>
            </w:r>
            <w:del w:id="43" w:author="Author">
              <w:r w:rsidRPr="00E352B7" w:rsidDel="00B30E93">
                <w:rPr>
                  <w:rFonts w:ascii="Times New Roman" w:eastAsia="Times New Roman" w:hAnsi="Times New Roman" w:cs="Times New Roman"/>
                  <w:sz w:val="20"/>
                  <w:szCs w:val="20"/>
                  <w:lang w:eastAsia="en-GB"/>
                </w:rPr>
                <w:delText>- Code as published by EIOPA;</w:delText>
              </w:r>
            </w:del>
          </w:p>
          <w:p w:rsidR="001B51C5" w:rsidRPr="00E352B7" w:rsidRDefault="00AF56B7" w:rsidP="00F315DB">
            <w:pPr>
              <w:ind w:right="175"/>
              <w:rPr>
                <w:rFonts w:ascii="Times New Roman" w:hAnsi="Times New Roman" w:cs="Times New Roman"/>
                <w:sz w:val="20"/>
                <w:szCs w:val="20"/>
              </w:rPr>
              <w:pPrChange w:id="44" w:author="Author">
                <w:pPr/>
              </w:pPrChange>
            </w:pPr>
            <w:r w:rsidRPr="00E352B7">
              <w:rPr>
                <w:rFonts w:ascii="Times New Roman" w:eastAsia="Times New Roman" w:hAnsi="Times New Roman" w:cs="Times New Roman"/>
                <w:sz w:val="20"/>
                <w:szCs w:val="20"/>
                <w:lang w:eastAsia="en-GB"/>
              </w:rPr>
              <w:t>- Specific code attributed by the undertaking</w:t>
            </w:r>
            <w:del w:id="45" w:author="Author">
              <w:r w:rsidRPr="00E352B7" w:rsidDel="00492534">
                <w:rPr>
                  <w:rFonts w:ascii="Times New Roman" w:eastAsia="Times New Roman" w:hAnsi="Times New Roman" w:cs="Times New Roman"/>
                  <w:sz w:val="20"/>
                  <w:szCs w:val="20"/>
                  <w:lang w:eastAsia="en-GB"/>
                </w:rPr>
                <w:delText xml:space="preserve"> (if none of the above are</w:delText>
              </w:r>
            </w:del>
            <w:ins w:id="46" w:author="Author">
              <w:del w:id="47" w:author="Author">
                <w:r w:rsidR="00B30E93" w:rsidDel="00492534">
                  <w:rPr>
                    <w:rFonts w:ascii="Times New Roman" w:eastAsia="Times New Roman" w:hAnsi="Times New Roman" w:cs="Times New Roman"/>
                    <w:sz w:val="20"/>
                    <w:szCs w:val="20"/>
                    <w:lang w:eastAsia="en-GB"/>
                  </w:rPr>
                  <w:delText>LEI is not</w:delText>
                </w:r>
              </w:del>
            </w:ins>
            <w:del w:id="48" w:author="Author">
              <w:r w:rsidRPr="00E352B7" w:rsidDel="00492534">
                <w:rPr>
                  <w:rFonts w:ascii="Times New Roman" w:eastAsia="Times New Roman" w:hAnsi="Times New Roman" w:cs="Times New Roman"/>
                  <w:sz w:val="20"/>
                  <w:szCs w:val="20"/>
                  <w:lang w:eastAsia="en-GB"/>
                </w:rPr>
                <w:delText xml:space="preserve"> available)</w:delText>
              </w:r>
            </w:del>
          </w:p>
        </w:tc>
      </w:tr>
      <w:tr w:rsidR="00B30E93" w:rsidRPr="007D303A" w:rsidTr="00F315DB">
        <w:trPr>
          <w:trHeight w:val="1315"/>
          <w:ins w:id="49" w:author="Author"/>
          <w:trPrChange w:id="50" w:author="Author">
            <w:trPr>
              <w:trHeight w:val="1315"/>
            </w:trPr>
          </w:trPrChange>
        </w:trPr>
        <w:tc>
          <w:tcPr>
            <w:tcW w:w="1283" w:type="dxa"/>
            <w:tcPrChange w:id="51" w:author="Author">
              <w:tcPr>
                <w:tcW w:w="1079" w:type="dxa"/>
              </w:tcPr>
            </w:tcPrChange>
          </w:tcPr>
          <w:p w:rsidR="00B30E93" w:rsidRPr="00672339" w:rsidRDefault="00B30E93" w:rsidP="00294E70">
            <w:pPr>
              <w:rPr>
                <w:ins w:id="52" w:author="Author"/>
                <w:rFonts w:ascii="Times New Roman" w:hAnsi="Times New Roman" w:cs="Times New Roman"/>
                <w:sz w:val="20"/>
                <w:szCs w:val="20"/>
              </w:rPr>
            </w:pPr>
            <w:ins w:id="53" w:author="Author">
              <w:r w:rsidRPr="00943782">
                <w:rPr>
                  <w:rFonts w:ascii="Times New Roman" w:hAnsi="Times New Roman" w:cs="Times New Roman"/>
                  <w:sz w:val="20"/>
                  <w:szCs w:val="20"/>
                </w:rPr>
                <w:t>C</w:t>
              </w:r>
              <w:r>
                <w:rPr>
                  <w:rFonts w:ascii="Times New Roman" w:hAnsi="Times New Roman" w:cs="Times New Roman"/>
                  <w:sz w:val="20"/>
                  <w:szCs w:val="20"/>
                </w:rPr>
                <w:t>0050</w:t>
              </w:r>
            </w:ins>
          </w:p>
        </w:tc>
        <w:tc>
          <w:tcPr>
            <w:tcW w:w="2290" w:type="dxa"/>
            <w:tcPrChange w:id="54" w:author="Author">
              <w:tcPr>
                <w:tcW w:w="2290" w:type="dxa"/>
              </w:tcPr>
            </w:tcPrChange>
          </w:tcPr>
          <w:p w:rsidR="00B30E93" w:rsidRPr="00672339" w:rsidRDefault="00B30E93" w:rsidP="00294E70">
            <w:pPr>
              <w:ind w:right="-1286"/>
              <w:rPr>
                <w:ins w:id="55" w:author="Author"/>
                <w:rFonts w:ascii="Times New Roman" w:hAnsi="Times New Roman" w:cs="Times New Roman"/>
                <w:sz w:val="20"/>
                <w:szCs w:val="20"/>
              </w:rPr>
            </w:pPr>
            <w:ins w:id="56" w:author="Author">
              <w:r w:rsidRPr="00672339">
                <w:rPr>
                  <w:rFonts w:ascii="Times New Roman" w:hAnsi="Times New Roman" w:cs="Times New Roman"/>
                  <w:sz w:val="20"/>
                  <w:szCs w:val="20"/>
                </w:rPr>
                <w:t xml:space="preserve">Type of code </w:t>
              </w:r>
            </w:ins>
          </w:p>
          <w:p w:rsidR="00B30E93" w:rsidRPr="00672339" w:rsidRDefault="00B30E93" w:rsidP="00294E70">
            <w:pPr>
              <w:rPr>
                <w:ins w:id="57" w:author="Author"/>
                <w:rFonts w:ascii="Times New Roman" w:hAnsi="Times New Roman" w:cs="Times New Roman"/>
                <w:sz w:val="20"/>
                <w:szCs w:val="20"/>
              </w:rPr>
            </w:pPr>
            <w:ins w:id="58" w:author="Author">
              <w:r w:rsidRPr="00672339">
                <w:rPr>
                  <w:rFonts w:ascii="Times New Roman" w:hAnsi="Times New Roman" w:cs="Times New Roman"/>
                  <w:sz w:val="20"/>
                  <w:szCs w:val="20"/>
                </w:rPr>
                <w:t>Reinsurer</w:t>
              </w:r>
            </w:ins>
          </w:p>
        </w:tc>
        <w:tc>
          <w:tcPr>
            <w:tcW w:w="6241" w:type="dxa"/>
            <w:tcPrChange w:id="59" w:author="Author">
              <w:tcPr>
                <w:tcW w:w="6445" w:type="dxa"/>
              </w:tcPr>
            </w:tcPrChange>
          </w:tcPr>
          <w:p w:rsidR="00B30E93" w:rsidRPr="00672339" w:rsidDel="00492534" w:rsidRDefault="00B30E93" w:rsidP="00F315DB">
            <w:pPr>
              <w:ind w:right="175"/>
              <w:rPr>
                <w:ins w:id="60" w:author="Author"/>
                <w:del w:id="61" w:author="Author"/>
                <w:rFonts w:ascii="Times New Roman" w:eastAsia="Times New Roman" w:hAnsi="Times New Roman" w:cs="Times New Roman"/>
                <w:sz w:val="20"/>
                <w:szCs w:val="20"/>
                <w:lang w:eastAsia="en-GB"/>
              </w:rPr>
            </w:pPr>
            <w:ins w:id="62" w:author="Author">
              <w:r w:rsidRPr="00672339">
                <w:rPr>
                  <w:rFonts w:ascii="Times New Roman" w:eastAsia="Times New Roman" w:hAnsi="Times New Roman" w:cs="Times New Roman"/>
                  <w:sz w:val="20"/>
                  <w:szCs w:val="20"/>
                  <w:lang w:eastAsia="en-GB"/>
                </w:rPr>
                <w:t xml:space="preserve">Identification of the code used in item “Code reinsurer”. </w:t>
              </w:r>
              <w:r w:rsidRPr="00283087">
                <w:rPr>
                  <w:rFonts w:ascii="Times New Roman" w:hAnsi="Times New Roman" w:cs="Times New Roman"/>
                  <w:sz w:val="20"/>
                  <w:szCs w:val="20"/>
                </w:rPr>
                <w:t>The following closed list shall be used:</w:t>
              </w:r>
              <w:r w:rsidRPr="00672339">
                <w:rPr>
                  <w:rFonts w:ascii="Times New Roman" w:eastAsia="Times New Roman" w:hAnsi="Times New Roman" w:cs="Times New Roman"/>
                  <w:sz w:val="20"/>
                  <w:szCs w:val="20"/>
                  <w:lang w:eastAsia="en-GB"/>
                </w:rPr>
                <w:br/>
                <w:t xml:space="preserve">1 </w:t>
              </w:r>
              <w:r>
                <w:rPr>
                  <w:rFonts w:ascii="Times New Roman" w:eastAsia="Times New Roman" w:hAnsi="Times New Roman" w:cs="Times New Roman"/>
                  <w:sz w:val="20"/>
                  <w:szCs w:val="20"/>
                  <w:lang w:eastAsia="en-GB"/>
                </w:rPr>
                <w:t>–</w:t>
              </w:r>
              <w:r w:rsidRPr="00672339">
                <w:rPr>
                  <w:rFonts w:ascii="Times New Roman" w:eastAsia="Times New Roman" w:hAnsi="Times New Roman" w:cs="Times New Roman"/>
                  <w:sz w:val="20"/>
                  <w:szCs w:val="20"/>
                  <w:lang w:eastAsia="en-GB"/>
                </w:rPr>
                <w:t xml:space="preserve"> LEI </w:t>
              </w:r>
              <w:r w:rsidRPr="00672339">
                <w:rPr>
                  <w:rFonts w:ascii="Times New Roman" w:eastAsia="Times New Roman" w:hAnsi="Times New Roman" w:cs="Times New Roman"/>
                  <w:sz w:val="20"/>
                  <w:szCs w:val="20"/>
                  <w:lang w:eastAsia="en-GB"/>
                </w:rPr>
                <w:br/>
              </w:r>
              <w:r>
                <w:rPr>
                  <w:rFonts w:ascii="Times New Roman" w:eastAsia="Times New Roman" w:hAnsi="Times New Roman" w:cs="Times New Roman"/>
                  <w:sz w:val="20"/>
                  <w:szCs w:val="20"/>
                  <w:lang w:eastAsia="en-GB"/>
                </w:rPr>
                <w:t>2 –</w:t>
              </w:r>
              <w:r w:rsidRPr="00672339">
                <w:rPr>
                  <w:rFonts w:ascii="Times New Roman" w:eastAsia="Times New Roman" w:hAnsi="Times New Roman" w:cs="Times New Roman"/>
                  <w:sz w:val="20"/>
                  <w:szCs w:val="20"/>
                  <w:lang w:eastAsia="en-GB"/>
                </w:rPr>
                <w:t xml:space="preserve"> Specific code</w:t>
              </w:r>
            </w:ins>
          </w:p>
          <w:p w:rsidR="00B30E93" w:rsidRPr="00672339" w:rsidRDefault="00B30E93" w:rsidP="00F315DB">
            <w:pPr>
              <w:ind w:right="175"/>
              <w:rPr>
                <w:ins w:id="63" w:author="Author"/>
                <w:rFonts w:ascii="Times New Roman" w:hAnsi="Times New Roman" w:cs="Times New Roman"/>
                <w:sz w:val="20"/>
                <w:szCs w:val="20"/>
              </w:rPr>
              <w:pPrChange w:id="64" w:author="Author">
                <w:pPr/>
              </w:pPrChange>
            </w:pPr>
          </w:p>
        </w:tc>
      </w:tr>
      <w:tr w:rsidR="00E352B7" w:rsidRPr="00E352B7" w:rsidTr="00F315DB">
        <w:trPr>
          <w:trHeight w:val="1157"/>
          <w:trPrChange w:id="65" w:author="Author">
            <w:trPr>
              <w:trHeight w:val="1157"/>
            </w:trPr>
          </w:trPrChange>
        </w:trPr>
        <w:tc>
          <w:tcPr>
            <w:tcW w:w="1283" w:type="dxa"/>
            <w:hideMark/>
            <w:tcPrChange w:id="66" w:author="Author">
              <w:tcPr>
                <w:tcW w:w="1079" w:type="dxa"/>
                <w:hideMark/>
              </w:tcPr>
            </w:tcPrChange>
          </w:tcPr>
          <w:p w:rsidR="004A3D63" w:rsidRPr="00E352B7" w:rsidRDefault="004A3D63" w:rsidP="008417D9">
            <w:pPr>
              <w:rPr>
                <w:rFonts w:ascii="Times New Roman" w:hAnsi="Times New Roman" w:cs="Times New Roman"/>
                <w:sz w:val="20"/>
                <w:szCs w:val="20"/>
              </w:rPr>
            </w:pPr>
            <w:del w:id="67" w:author="Author">
              <w:r w:rsidRPr="00E352B7" w:rsidDel="00B30E93">
                <w:rPr>
                  <w:rFonts w:ascii="Times New Roman" w:hAnsi="Times New Roman" w:cs="Times New Roman"/>
                  <w:sz w:val="20"/>
                  <w:szCs w:val="20"/>
                </w:rPr>
                <w:lastRenderedPageBreak/>
                <w:delText>C0050</w:delText>
              </w:r>
            </w:del>
            <w:ins w:id="68" w:author="Author">
              <w:r w:rsidR="00B30E93" w:rsidRPr="00E352B7">
                <w:rPr>
                  <w:rFonts w:ascii="Times New Roman" w:hAnsi="Times New Roman" w:cs="Times New Roman"/>
                  <w:sz w:val="20"/>
                  <w:szCs w:val="20"/>
                </w:rPr>
                <w:t>C00</w:t>
              </w:r>
              <w:r w:rsidR="00B30E93">
                <w:rPr>
                  <w:rFonts w:ascii="Times New Roman" w:hAnsi="Times New Roman" w:cs="Times New Roman"/>
                  <w:sz w:val="20"/>
                  <w:szCs w:val="20"/>
                </w:rPr>
                <w:t>6</w:t>
              </w:r>
              <w:r w:rsidR="00B30E93" w:rsidRPr="00E352B7">
                <w:rPr>
                  <w:rFonts w:ascii="Times New Roman" w:hAnsi="Times New Roman" w:cs="Times New Roman"/>
                  <w:sz w:val="20"/>
                  <w:szCs w:val="20"/>
                </w:rPr>
                <w:t>0</w:t>
              </w:r>
            </w:ins>
          </w:p>
          <w:p w:rsidR="001B51C5" w:rsidRPr="00E352B7" w:rsidRDefault="00E66758" w:rsidP="008417D9">
            <w:pPr>
              <w:rPr>
                <w:rFonts w:ascii="Times New Roman" w:hAnsi="Times New Roman" w:cs="Times New Roman"/>
                <w:sz w:val="20"/>
                <w:szCs w:val="20"/>
              </w:rPr>
            </w:pPr>
            <w:r w:rsidRPr="00E352B7">
              <w:rPr>
                <w:rFonts w:ascii="Times New Roman" w:hAnsi="Times New Roman" w:cs="Times New Roman"/>
                <w:sz w:val="20"/>
                <w:szCs w:val="20"/>
              </w:rPr>
              <w:t>(</w:t>
            </w:r>
            <w:r w:rsidR="001B51C5" w:rsidRPr="00E352B7">
              <w:rPr>
                <w:rFonts w:ascii="Times New Roman" w:hAnsi="Times New Roman" w:cs="Times New Roman"/>
                <w:sz w:val="20"/>
                <w:szCs w:val="20"/>
              </w:rPr>
              <w:t>L1</w:t>
            </w:r>
            <w:r w:rsidRPr="00E352B7">
              <w:rPr>
                <w:rFonts w:ascii="Times New Roman" w:hAnsi="Times New Roman" w:cs="Times New Roman"/>
                <w:sz w:val="20"/>
                <w:szCs w:val="20"/>
              </w:rPr>
              <w:t>)</w:t>
            </w:r>
          </w:p>
        </w:tc>
        <w:tc>
          <w:tcPr>
            <w:tcW w:w="2290" w:type="dxa"/>
            <w:hideMark/>
            <w:tcPrChange w:id="69" w:author="Author">
              <w:tcPr>
                <w:tcW w:w="2290" w:type="dxa"/>
                <w:hideMark/>
              </w:tcPr>
            </w:tcPrChange>
          </w:tcPr>
          <w:p w:rsidR="001B51C5" w:rsidRPr="00E352B7" w:rsidRDefault="001B51C5">
            <w:pPr>
              <w:rPr>
                <w:rFonts w:ascii="Times New Roman" w:hAnsi="Times New Roman" w:cs="Times New Roman"/>
                <w:sz w:val="20"/>
                <w:szCs w:val="20"/>
              </w:rPr>
            </w:pPr>
            <w:r w:rsidRPr="00E352B7">
              <w:rPr>
                <w:rFonts w:ascii="Times New Roman" w:hAnsi="Times New Roman" w:cs="Times New Roman"/>
                <w:sz w:val="20"/>
                <w:szCs w:val="20"/>
              </w:rPr>
              <w:t>Reinsurance recoverables - Premium provision Non-life including Non-SLT Health</w:t>
            </w:r>
          </w:p>
        </w:tc>
        <w:tc>
          <w:tcPr>
            <w:tcW w:w="6241" w:type="dxa"/>
            <w:hideMark/>
            <w:tcPrChange w:id="70" w:author="Author">
              <w:tcPr>
                <w:tcW w:w="6445" w:type="dxa"/>
                <w:hideMark/>
              </w:tcPr>
            </w:tcPrChange>
          </w:tcPr>
          <w:p w:rsidR="001B51C5" w:rsidRPr="00E352B7" w:rsidRDefault="001B51C5">
            <w:pPr>
              <w:rPr>
                <w:rFonts w:ascii="Times New Roman" w:hAnsi="Times New Roman" w:cs="Times New Roman"/>
                <w:sz w:val="20"/>
                <w:szCs w:val="20"/>
              </w:rPr>
            </w:pPr>
            <w:r w:rsidRPr="00E352B7">
              <w:rPr>
                <w:rFonts w:ascii="Times New Roman" w:hAnsi="Times New Roman" w:cs="Times New Roman"/>
                <w:sz w:val="20"/>
                <w:szCs w:val="20"/>
              </w:rPr>
              <w:t xml:space="preserve">The amount of share of the reinsurer in the recoverables from reinsurance (including Finite Re and SPV) before the adjustment for expected losses due to the counterparty default, in the best estimate of the premium provisions calculated as the expected present value of future incoming and outgoing cash flows. </w:t>
            </w:r>
          </w:p>
        </w:tc>
      </w:tr>
      <w:tr w:rsidR="00E352B7" w:rsidRPr="00E352B7" w:rsidTr="00F315DB">
        <w:trPr>
          <w:trHeight w:val="975"/>
          <w:trPrChange w:id="71" w:author="Author">
            <w:trPr>
              <w:trHeight w:val="975"/>
            </w:trPr>
          </w:trPrChange>
        </w:trPr>
        <w:tc>
          <w:tcPr>
            <w:tcW w:w="1283" w:type="dxa"/>
            <w:hideMark/>
            <w:tcPrChange w:id="72" w:author="Author">
              <w:tcPr>
                <w:tcW w:w="1079" w:type="dxa"/>
                <w:hideMark/>
              </w:tcPr>
            </w:tcPrChange>
          </w:tcPr>
          <w:p w:rsidR="004A3D63" w:rsidRPr="00E352B7" w:rsidRDefault="004A3D63" w:rsidP="003C0D89">
            <w:pPr>
              <w:rPr>
                <w:rFonts w:ascii="Times New Roman" w:hAnsi="Times New Roman" w:cs="Times New Roman"/>
                <w:sz w:val="20"/>
                <w:szCs w:val="20"/>
              </w:rPr>
            </w:pPr>
            <w:del w:id="73" w:author="Author">
              <w:r w:rsidRPr="00E352B7" w:rsidDel="00B30E93">
                <w:rPr>
                  <w:rFonts w:ascii="Times New Roman" w:hAnsi="Times New Roman" w:cs="Times New Roman"/>
                  <w:sz w:val="20"/>
                  <w:szCs w:val="20"/>
                </w:rPr>
                <w:delText>C0060</w:delText>
              </w:r>
            </w:del>
            <w:ins w:id="74" w:author="Author">
              <w:r w:rsidR="00B30E93" w:rsidRPr="00E352B7">
                <w:rPr>
                  <w:rFonts w:ascii="Times New Roman" w:hAnsi="Times New Roman" w:cs="Times New Roman"/>
                  <w:sz w:val="20"/>
                  <w:szCs w:val="20"/>
                </w:rPr>
                <w:t>C00</w:t>
              </w:r>
              <w:r w:rsidR="00B30E93">
                <w:rPr>
                  <w:rFonts w:ascii="Times New Roman" w:hAnsi="Times New Roman" w:cs="Times New Roman"/>
                  <w:sz w:val="20"/>
                  <w:szCs w:val="20"/>
                </w:rPr>
                <w:t>7</w:t>
              </w:r>
              <w:r w:rsidR="00B30E93" w:rsidRPr="00E352B7">
                <w:rPr>
                  <w:rFonts w:ascii="Times New Roman" w:hAnsi="Times New Roman" w:cs="Times New Roman"/>
                  <w:sz w:val="20"/>
                  <w:szCs w:val="20"/>
                </w:rPr>
                <w:t>0</w:t>
              </w:r>
            </w:ins>
          </w:p>
          <w:p w:rsidR="001B51C5" w:rsidRPr="00E352B7" w:rsidRDefault="00E66758" w:rsidP="003C0D89">
            <w:pPr>
              <w:rPr>
                <w:rFonts w:ascii="Times New Roman" w:hAnsi="Times New Roman" w:cs="Times New Roman"/>
                <w:sz w:val="20"/>
                <w:szCs w:val="20"/>
              </w:rPr>
            </w:pPr>
            <w:r w:rsidRPr="00E352B7">
              <w:rPr>
                <w:rFonts w:ascii="Times New Roman" w:hAnsi="Times New Roman" w:cs="Times New Roman"/>
                <w:sz w:val="20"/>
                <w:szCs w:val="20"/>
              </w:rPr>
              <w:t>(</w:t>
            </w:r>
            <w:r w:rsidR="001B51C5" w:rsidRPr="00E352B7">
              <w:rPr>
                <w:rFonts w:ascii="Times New Roman" w:hAnsi="Times New Roman" w:cs="Times New Roman"/>
                <w:sz w:val="20"/>
                <w:szCs w:val="20"/>
              </w:rPr>
              <w:t>M1</w:t>
            </w:r>
            <w:r w:rsidRPr="00E352B7">
              <w:rPr>
                <w:rFonts w:ascii="Times New Roman" w:hAnsi="Times New Roman" w:cs="Times New Roman"/>
                <w:sz w:val="20"/>
                <w:szCs w:val="20"/>
              </w:rPr>
              <w:t>)</w:t>
            </w:r>
          </w:p>
        </w:tc>
        <w:tc>
          <w:tcPr>
            <w:tcW w:w="2290" w:type="dxa"/>
            <w:hideMark/>
            <w:tcPrChange w:id="75" w:author="Author">
              <w:tcPr>
                <w:tcW w:w="2290" w:type="dxa"/>
                <w:hideMark/>
              </w:tcPr>
            </w:tcPrChange>
          </w:tcPr>
          <w:p w:rsidR="001B51C5" w:rsidRPr="00E352B7" w:rsidRDefault="001B51C5">
            <w:pPr>
              <w:rPr>
                <w:rFonts w:ascii="Times New Roman" w:hAnsi="Times New Roman" w:cs="Times New Roman"/>
                <w:sz w:val="20"/>
                <w:szCs w:val="20"/>
              </w:rPr>
            </w:pPr>
            <w:r w:rsidRPr="00E352B7">
              <w:rPr>
                <w:rFonts w:ascii="Times New Roman" w:hAnsi="Times New Roman" w:cs="Times New Roman"/>
                <w:sz w:val="20"/>
                <w:szCs w:val="20"/>
              </w:rPr>
              <w:t>Reinsurance recoverables - Claims provisions Non-life including Non-SLT Health</w:t>
            </w:r>
          </w:p>
        </w:tc>
        <w:tc>
          <w:tcPr>
            <w:tcW w:w="6241" w:type="dxa"/>
            <w:hideMark/>
            <w:tcPrChange w:id="76" w:author="Author">
              <w:tcPr>
                <w:tcW w:w="6445" w:type="dxa"/>
                <w:hideMark/>
              </w:tcPr>
            </w:tcPrChange>
          </w:tcPr>
          <w:p w:rsidR="001B51C5" w:rsidRPr="00E352B7" w:rsidRDefault="001B51C5">
            <w:pPr>
              <w:rPr>
                <w:rFonts w:ascii="Times New Roman" w:hAnsi="Times New Roman" w:cs="Times New Roman"/>
                <w:sz w:val="20"/>
                <w:szCs w:val="20"/>
              </w:rPr>
            </w:pPr>
            <w:r w:rsidRPr="00E352B7">
              <w:rPr>
                <w:rFonts w:ascii="Times New Roman" w:hAnsi="Times New Roman" w:cs="Times New Roman"/>
                <w:sz w:val="20"/>
                <w:szCs w:val="20"/>
              </w:rPr>
              <w:t xml:space="preserve">The amount of share of the reinsurer in the recoverables from reinsurance (including Finite Re and SPV) before the adjustment for expected losses due to the counterparty default, in the best estimate of the claims provisions. </w:t>
            </w:r>
          </w:p>
        </w:tc>
      </w:tr>
      <w:tr w:rsidR="00E352B7" w:rsidRPr="00E352B7" w:rsidTr="00F315DB">
        <w:trPr>
          <w:trHeight w:val="1125"/>
          <w:trPrChange w:id="77" w:author="Author">
            <w:trPr>
              <w:trHeight w:val="1125"/>
            </w:trPr>
          </w:trPrChange>
        </w:trPr>
        <w:tc>
          <w:tcPr>
            <w:tcW w:w="1283" w:type="dxa"/>
            <w:hideMark/>
            <w:tcPrChange w:id="78" w:author="Author">
              <w:tcPr>
                <w:tcW w:w="1079" w:type="dxa"/>
                <w:hideMark/>
              </w:tcPr>
            </w:tcPrChange>
          </w:tcPr>
          <w:p w:rsidR="004A3D63" w:rsidRPr="00E352B7" w:rsidRDefault="004A3D63" w:rsidP="003C0D89">
            <w:pPr>
              <w:rPr>
                <w:rFonts w:ascii="Times New Roman" w:hAnsi="Times New Roman" w:cs="Times New Roman"/>
                <w:sz w:val="20"/>
                <w:szCs w:val="20"/>
              </w:rPr>
            </w:pPr>
            <w:del w:id="79" w:author="Author">
              <w:r w:rsidRPr="00E352B7" w:rsidDel="00B30E93">
                <w:rPr>
                  <w:rFonts w:ascii="Times New Roman" w:hAnsi="Times New Roman" w:cs="Times New Roman"/>
                  <w:sz w:val="20"/>
                  <w:szCs w:val="20"/>
                </w:rPr>
                <w:delText>C0070</w:delText>
              </w:r>
            </w:del>
            <w:ins w:id="80" w:author="Author">
              <w:r w:rsidR="00B30E93" w:rsidRPr="00E352B7">
                <w:rPr>
                  <w:rFonts w:ascii="Times New Roman" w:hAnsi="Times New Roman" w:cs="Times New Roman"/>
                  <w:sz w:val="20"/>
                  <w:szCs w:val="20"/>
                </w:rPr>
                <w:t>C00</w:t>
              </w:r>
              <w:r w:rsidR="00B30E93">
                <w:rPr>
                  <w:rFonts w:ascii="Times New Roman" w:hAnsi="Times New Roman" w:cs="Times New Roman"/>
                  <w:sz w:val="20"/>
                  <w:szCs w:val="20"/>
                </w:rPr>
                <w:t>8</w:t>
              </w:r>
              <w:r w:rsidR="00B30E93" w:rsidRPr="00E352B7">
                <w:rPr>
                  <w:rFonts w:ascii="Times New Roman" w:hAnsi="Times New Roman" w:cs="Times New Roman"/>
                  <w:sz w:val="20"/>
                  <w:szCs w:val="20"/>
                </w:rPr>
                <w:t>0</w:t>
              </w:r>
            </w:ins>
          </w:p>
          <w:p w:rsidR="001B51C5" w:rsidRPr="00E352B7" w:rsidRDefault="00E66758" w:rsidP="003C0D89">
            <w:pPr>
              <w:rPr>
                <w:rFonts w:ascii="Times New Roman" w:hAnsi="Times New Roman" w:cs="Times New Roman"/>
                <w:sz w:val="20"/>
                <w:szCs w:val="20"/>
              </w:rPr>
            </w:pPr>
            <w:r w:rsidRPr="00E352B7">
              <w:rPr>
                <w:rFonts w:ascii="Times New Roman" w:hAnsi="Times New Roman" w:cs="Times New Roman"/>
                <w:sz w:val="20"/>
                <w:szCs w:val="20"/>
              </w:rPr>
              <w:t>(</w:t>
            </w:r>
            <w:r w:rsidR="001B51C5" w:rsidRPr="00E352B7">
              <w:rPr>
                <w:rFonts w:ascii="Times New Roman" w:hAnsi="Times New Roman" w:cs="Times New Roman"/>
                <w:sz w:val="20"/>
                <w:szCs w:val="20"/>
              </w:rPr>
              <w:t>N1</w:t>
            </w:r>
            <w:r w:rsidRPr="00E352B7">
              <w:rPr>
                <w:rFonts w:ascii="Times New Roman" w:hAnsi="Times New Roman" w:cs="Times New Roman"/>
                <w:sz w:val="20"/>
                <w:szCs w:val="20"/>
              </w:rPr>
              <w:t>)</w:t>
            </w:r>
          </w:p>
        </w:tc>
        <w:tc>
          <w:tcPr>
            <w:tcW w:w="2290" w:type="dxa"/>
            <w:hideMark/>
            <w:tcPrChange w:id="81" w:author="Author">
              <w:tcPr>
                <w:tcW w:w="2290" w:type="dxa"/>
                <w:hideMark/>
              </w:tcPr>
            </w:tcPrChange>
          </w:tcPr>
          <w:p w:rsidR="001B51C5" w:rsidRPr="00E352B7" w:rsidRDefault="001B51C5" w:rsidP="00804111">
            <w:pPr>
              <w:rPr>
                <w:rFonts w:ascii="Times New Roman" w:hAnsi="Times New Roman" w:cs="Times New Roman"/>
                <w:sz w:val="20"/>
                <w:szCs w:val="20"/>
              </w:rPr>
            </w:pPr>
            <w:r w:rsidRPr="00E352B7">
              <w:rPr>
                <w:rFonts w:ascii="Times New Roman" w:hAnsi="Times New Roman" w:cs="Times New Roman"/>
                <w:sz w:val="20"/>
                <w:szCs w:val="20"/>
              </w:rPr>
              <w:t xml:space="preserve">Reinsurance recoverables -  Technical provisions Life </w:t>
            </w:r>
            <w:r w:rsidR="00804111" w:rsidRPr="00E352B7">
              <w:rPr>
                <w:rFonts w:ascii="Times New Roman" w:hAnsi="Times New Roman" w:cs="Times New Roman"/>
                <w:sz w:val="20"/>
                <w:szCs w:val="20"/>
              </w:rPr>
              <w:t xml:space="preserve"> including </w:t>
            </w:r>
            <w:r w:rsidRPr="00E352B7">
              <w:rPr>
                <w:rFonts w:ascii="Times New Roman" w:hAnsi="Times New Roman" w:cs="Times New Roman"/>
                <w:sz w:val="20"/>
                <w:szCs w:val="20"/>
              </w:rPr>
              <w:t>SLT Health</w:t>
            </w:r>
          </w:p>
        </w:tc>
        <w:tc>
          <w:tcPr>
            <w:tcW w:w="6241" w:type="dxa"/>
            <w:hideMark/>
            <w:tcPrChange w:id="82" w:author="Author">
              <w:tcPr>
                <w:tcW w:w="6445" w:type="dxa"/>
                <w:hideMark/>
              </w:tcPr>
            </w:tcPrChange>
          </w:tcPr>
          <w:p w:rsidR="00AF56B7" w:rsidRPr="00E352B7" w:rsidRDefault="001B51C5" w:rsidP="00230118">
            <w:pPr>
              <w:rPr>
                <w:rFonts w:ascii="Times New Roman" w:hAnsi="Times New Roman" w:cs="Times New Roman"/>
                <w:sz w:val="20"/>
                <w:szCs w:val="20"/>
              </w:rPr>
            </w:pPr>
            <w:r w:rsidRPr="00E352B7">
              <w:rPr>
                <w:rFonts w:ascii="Times New Roman" w:hAnsi="Times New Roman" w:cs="Times New Roman"/>
                <w:sz w:val="20"/>
                <w:szCs w:val="20"/>
              </w:rPr>
              <w:t xml:space="preserve">The amount of share of the reinsurer in the recoverables from reinsurance (including Finite Re and SPV) before the adjustment for expected losses due to the counterparty default, in the best estimate of the technical provisions. </w:t>
            </w:r>
          </w:p>
          <w:p w:rsidR="001B51C5" w:rsidRPr="00E352B7" w:rsidRDefault="001B51C5" w:rsidP="00D01597">
            <w:pPr>
              <w:rPr>
                <w:rFonts w:ascii="Times New Roman" w:hAnsi="Times New Roman" w:cs="Times New Roman"/>
                <w:sz w:val="20"/>
                <w:szCs w:val="20"/>
              </w:rPr>
            </w:pPr>
          </w:p>
        </w:tc>
      </w:tr>
      <w:tr w:rsidR="00E352B7" w:rsidRPr="00E352B7" w:rsidTr="00F315DB">
        <w:trPr>
          <w:trHeight w:val="1230"/>
          <w:trPrChange w:id="83" w:author="Author">
            <w:trPr>
              <w:trHeight w:val="1230"/>
            </w:trPr>
          </w:trPrChange>
        </w:trPr>
        <w:tc>
          <w:tcPr>
            <w:tcW w:w="1283" w:type="dxa"/>
            <w:tcPrChange w:id="84" w:author="Author">
              <w:tcPr>
                <w:tcW w:w="1079" w:type="dxa"/>
              </w:tcPr>
            </w:tcPrChange>
          </w:tcPr>
          <w:p w:rsidR="004A3D63" w:rsidRPr="00E352B7" w:rsidRDefault="004A3D63" w:rsidP="00B30E93">
            <w:pPr>
              <w:rPr>
                <w:rFonts w:ascii="Times New Roman" w:hAnsi="Times New Roman" w:cs="Times New Roman"/>
                <w:sz w:val="20"/>
                <w:szCs w:val="20"/>
              </w:rPr>
            </w:pPr>
            <w:del w:id="85" w:author="Author">
              <w:r w:rsidRPr="00E352B7" w:rsidDel="00B30E93">
                <w:rPr>
                  <w:rFonts w:ascii="Times New Roman" w:hAnsi="Times New Roman" w:cs="Times New Roman"/>
                  <w:sz w:val="20"/>
                  <w:szCs w:val="20"/>
                </w:rPr>
                <w:delText>C0080</w:delText>
              </w:r>
            </w:del>
            <w:ins w:id="86" w:author="Author">
              <w:r w:rsidR="00B30E93" w:rsidRPr="00E352B7">
                <w:rPr>
                  <w:rFonts w:ascii="Times New Roman" w:hAnsi="Times New Roman" w:cs="Times New Roman"/>
                  <w:sz w:val="20"/>
                  <w:szCs w:val="20"/>
                </w:rPr>
                <w:t>C00</w:t>
              </w:r>
              <w:r w:rsidR="00B30E93">
                <w:rPr>
                  <w:rFonts w:ascii="Times New Roman" w:hAnsi="Times New Roman" w:cs="Times New Roman"/>
                  <w:sz w:val="20"/>
                  <w:szCs w:val="20"/>
                </w:rPr>
                <w:t>9</w:t>
              </w:r>
              <w:r w:rsidR="00B30E93" w:rsidRPr="00E352B7">
                <w:rPr>
                  <w:rFonts w:ascii="Times New Roman" w:hAnsi="Times New Roman" w:cs="Times New Roman"/>
                  <w:sz w:val="20"/>
                  <w:szCs w:val="20"/>
                </w:rPr>
                <w:t>0</w:t>
              </w:r>
            </w:ins>
          </w:p>
        </w:tc>
        <w:tc>
          <w:tcPr>
            <w:tcW w:w="2290" w:type="dxa"/>
            <w:tcPrChange w:id="87" w:author="Author">
              <w:tcPr>
                <w:tcW w:w="2290" w:type="dxa"/>
              </w:tcPr>
            </w:tcPrChange>
          </w:tcPr>
          <w:p w:rsidR="003C0D89" w:rsidRPr="00E352B7" w:rsidRDefault="003C0D89">
            <w:pPr>
              <w:rPr>
                <w:rFonts w:ascii="Times New Roman" w:hAnsi="Times New Roman" w:cs="Times New Roman"/>
                <w:sz w:val="20"/>
                <w:szCs w:val="20"/>
              </w:rPr>
            </w:pPr>
            <w:r w:rsidRPr="00E352B7">
              <w:rPr>
                <w:rFonts w:ascii="Times New Roman" w:hAnsi="Times New Roman" w:cs="Times New Roman"/>
                <w:sz w:val="20"/>
                <w:szCs w:val="20"/>
              </w:rPr>
              <w:t>Adjustment for expected losses due to counterparty default</w:t>
            </w:r>
          </w:p>
        </w:tc>
        <w:tc>
          <w:tcPr>
            <w:tcW w:w="6241" w:type="dxa"/>
            <w:tcPrChange w:id="88" w:author="Author">
              <w:tcPr>
                <w:tcW w:w="6445" w:type="dxa"/>
              </w:tcPr>
            </w:tcPrChange>
          </w:tcPr>
          <w:p w:rsidR="003C0D89" w:rsidRPr="00E352B7" w:rsidRDefault="003C0D89">
            <w:pPr>
              <w:rPr>
                <w:rFonts w:ascii="Times New Roman" w:hAnsi="Times New Roman" w:cs="Times New Roman"/>
                <w:sz w:val="20"/>
                <w:szCs w:val="20"/>
              </w:rPr>
            </w:pPr>
            <w:r w:rsidRPr="00E352B7">
              <w:rPr>
                <w:rFonts w:ascii="Times New Roman" w:hAnsi="Times New Roman" w:cs="Times New Roman"/>
                <w:sz w:val="20"/>
                <w:szCs w:val="20"/>
              </w:rPr>
              <w:t>Per reinsurer the adjustment for expected losses due to counterparty default</w:t>
            </w:r>
            <w:r w:rsidR="00277294" w:rsidRPr="00E352B7">
              <w:rPr>
                <w:rFonts w:ascii="Times New Roman" w:hAnsi="Times New Roman" w:cs="Times New Roman"/>
                <w:sz w:val="20"/>
                <w:szCs w:val="20"/>
              </w:rPr>
              <w:t>.</w:t>
            </w:r>
            <w:r w:rsidR="00D448B1" w:rsidRPr="00E352B7">
              <w:rPr>
                <w:rFonts w:ascii="Times New Roman" w:hAnsi="Times New Roman" w:cs="Times New Roman"/>
                <w:sz w:val="20"/>
                <w:szCs w:val="20"/>
              </w:rPr>
              <w:t xml:space="preserve"> The adjustment </w:t>
            </w:r>
            <w:r w:rsidR="00F95A54" w:rsidRPr="00E352B7">
              <w:rPr>
                <w:rFonts w:ascii="Times New Roman" w:hAnsi="Times New Roman" w:cs="Times New Roman"/>
                <w:sz w:val="20"/>
                <w:szCs w:val="20"/>
              </w:rPr>
              <w:t>shall</w:t>
            </w:r>
            <w:r w:rsidR="00D448B1" w:rsidRPr="00E352B7">
              <w:rPr>
                <w:rFonts w:ascii="Times New Roman" w:hAnsi="Times New Roman" w:cs="Times New Roman"/>
                <w:sz w:val="20"/>
                <w:szCs w:val="20"/>
              </w:rPr>
              <w:t xml:space="preserve"> be calculated separately and must be in line with </w:t>
            </w:r>
            <w:ins w:id="89" w:author="Author">
              <w:r w:rsidR="00B30E93">
                <w:rPr>
                  <w:rFonts w:ascii="Times New Roman" w:eastAsia="Times New Roman" w:hAnsi="Times New Roman" w:cs="Times New Roman"/>
                  <w:sz w:val="20"/>
                  <w:szCs w:val="20"/>
                  <w:lang w:eastAsia="es-ES"/>
                </w:rPr>
                <w:t xml:space="preserve">Delegated Regulation </w:t>
              </w:r>
              <w:r w:rsidR="00653361">
                <w:rPr>
                  <w:rFonts w:ascii="Times New Roman" w:eastAsia="Times New Roman" w:hAnsi="Times New Roman" w:cs="Times New Roman"/>
                  <w:sz w:val="20"/>
                  <w:szCs w:val="20"/>
                  <w:lang w:eastAsia="es-ES"/>
                </w:rPr>
                <w:t xml:space="preserve">(EU) </w:t>
              </w:r>
              <w:r w:rsidR="00B30E93">
                <w:rPr>
                  <w:rFonts w:ascii="Times New Roman" w:eastAsia="Times New Roman" w:hAnsi="Times New Roman" w:cs="Times New Roman"/>
                  <w:sz w:val="20"/>
                  <w:szCs w:val="20"/>
                  <w:lang w:eastAsia="es-ES"/>
                </w:rPr>
                <w:t>2015/35</w:t>
              </w:r>
            </w:ins>
            <w:del w:id="90" w:author="Author">
              <w:r w:rsidR="0019300D" w:rsidDel="00B30E93">
                <w:rPr>
                  <w:rFonts w:ascii="Times New Roman" w:eastAsia="Times New Roman" w:hAnsi="Times New Roman" w:cs="Times New Roman"/>
                  <w:sz w:val="20"/>
                  <w:szCs w:val="20"/>
                  <w:lang w:eastAsia="es-ES"/>
                </w:rPr>
                <w:delText>Implementing measures</w:delText>
              </w:r>
            </w:del>
            <w:r w:rsidR="00D448B1" w:rsidRPr="00E352B7">
              <w:rPr>
                <w:rFonts w:ascii="Times New Roman" w:hAnsi="Times New Roman" w:cs="Times New Roman"/>
                <w:sz w:val="20"/>
                <w:szCs w:val="20"/>
              </w:rPr>
              <w:t>.</w:t>
            </w:r>
          </w:p>
          <w:p w:rsidR="00AE46FD" w:rsidRPr="00E352B7" w:rsidRDefault="00AE46FD">
            <w:pPr>
              <w:rPr>
                <w:rFonts w:ascii="Times New Roman" w:hAnsi="Times New Roman" w:cs="Times New Roman"/>
                <w:sz w:val="20"/>
                <w:szCs w:val="20"/>
              </w:rPr>
            </w:pPr>
          </w:p>
          <w:p w:rsidR="00AE46FD" w:rsidRPr="00E352B7" w:rsidRDefault="00AE46FD">
            <w:pPr>
              <w:rPr>
                <w:rFonts w:ascii="Times New Roman" w:hAnsi="Times New Roman" w:cs="Times New Roman"/>
                <w:sz w:val="20"/>
                <w:szCs w:val="20"/>
              </w:rPr>
            </w:pPr>
            <w:r w:rsidRPr="00E352B7">
              <w:rPr>
                <w:rFonts w:ascii="Times New Roman" w:hAnsi="Times New Roman" w:cs="Times New Roman"/>
                <w:sz w:val="20"/>
                <w:szCs w:val="20"/>
              </w:rPr>
              <w:t>This value shall be reported as negative value.</w:t>
            </w:r>
          </w:p>
        </w:tc>
      </w:tr>
      <w:tr w:rsidR="00E352B7" w:rsidRPr="00E352B7" w:rsidTr="00F315DB">
        <w:trPr>
          <w:trHeight w:val="862"/>
          <w:trPrChange w:id="91" w:author="Author">
            <w:trPr>
              <w:trHeight w:val="862"/>
            </w:trPr>
          </w:trPrChange>
        </w:trPr>
        <w:tc>
          <w:tcPr>
            <w:tcW w:w="1283" w:type="dxa"/>
            <w:hideMark/>
            <w:tcPrChange w:id="92" w:author="Author">
              <w:tcPr>
                <w:tcW w:w="1079" w:type="dxa"/>
                <w:hideMark/>
              </w:tcPr>
            </w:tcPrChange>
          </w:tcPr>
          <w:p w:rsidR="004A3D63" w:rsidRPr="00E352B7" w:rsidRDefault="004A3D63" w:rsidP="003C0D89">
            <w:pPr>
              <w:rPr>
                <w:rFonts w:ascii="Times New Roman" w:hAnsi="Times New Roman" w:cs="Times New Roman"/>
                <w:sz w:val="20"/>
                <w:szCs w:val="20"/>
              </w:rPr>
            </w:pPr>
            <w:r w:rsidRPr="00E352B7">
              <w:rPr>
                <w:rFonts w:ascii="Times New Roman" w:hAnsi="Times New Roman" w:cs="Times New Roman"/>
                <w:sz w:val="20"/>
                <w:szCs w:val="20"/>
              </w:rPr>
              <w:t>C0</w:t>
            </w:r>
            <w:ins w:id="93" w:author="Author">
              <w:r w:rsidR="00B30E93">
                <w:rPr>
                  <w:rFonts w:ascii="Times New Roman" w:hAnsi="Times New Roman" w:cs="Times New Roman"/>
                  <w:sz w:val="20"/>
                  <w:szCs w:val="20"/>
                </w:rPr>
                <w:t>1</w:t>
              </w:r>
            </w:ins>
            <w:r w:rsidRPr="00E352B7">
              <w:rPr>
                <w:rFonts w:ascii="Times New Roman" w:hAnsi="Times New Roman" w:cs="Times New Roman"/>
                <w:sz w:val="20"/>
                <w:szCs w:val="20"/>
              </w:rPr>
              <w:t>0</w:t>
            </w:r>
            <w:del w:id="94" w:author="Author">
              <w:r w:rsidRPr="00E352B7" w:rsidDel="00B30E93">
                <w:rPr>
                  <w:rFonts w:ascii="Times New Roman" w:hAnsi="Times New Roman" w:cs="Times New Roman"/>
                  <w:sz w:val="20"/>
                  <w:szCs w:val="20"/>
                </w:rPr>
                <w:delText>9</w:delText>
              </w:r>
            </w:del>
            <w:r w:rsidRPr="00E352B7">
              <w:rPr>
                <w:rFonts w:ascii="Times New Roman" w:hAnsi="Times New Roman" w:cs="Times New Roman"/>
                <w:sz w:val="20"/>
                <w:szCs w:val="20"/>
              </w:rPr>
              <w:t>0</w:t>
            </w:r>
          </w:p>
          <w:p w:rsidR="001B51C5" w:rsidRPr="00E352B7" w:rsidRDefault="00E66758" w:rsidP="003C0D89">
            <w:pPr>
              <w:rPr>
                <w:rFonts w:ascii="Times New Roman" w:hAnsi="Times New Roman" w:cs="Times New Roman"/>
                <w:sz w:val="20"/>
                <w:szCs w:val="20"/>
              </w:rPr>
            </w:pPr>
            <w:r w:rsidRPr="00E352B7">
              <w:rPr>
                <w:rFonts w:ascii="Times New Roman" w:hAnsi="Times New Roman" w:cs="Times New Roman"/>
                <w:sz w:val="20"/>
                <w:szCs w:val="20"/>
              </w:rPr>
              <w:t>(</w:t>
            </w:r>
            <w:r w:rsidR="001B51C5" w:rsidRPr="00E352B7">
              <w:rPr>
                <w:rFonts w:ascii="Times New Roman" w:hAnsi="Times New Roman" w:cs="Times New Roman"/>
                <w:sz w:val="20"/>
                <w:szCs w:val="20"/>
              </w:rPr>
              <w:t>O1</w:t>
            </w:r>
            <w:r w:rsidRPr="00E352B7">
              <w:rPr>
                <w:rFonts w:ascii="Times New Roman" w:hAnsi="Times New Roman" w:cs="Times New Roman"/>
                <w:sz w:val="20"/>
                <w:szCs w:val="20"/>
              </w:rPr>
              <w:t>)</w:t>
            </w:r>
          </w:p>
        </w:tc>
        <w:tc>
          <w:tcPr>
            <w:tcW w:w="2290" w:type="dxa"/>
            <w:hideMark/>
            <w:tcPrChange w:id="95" w:author="Author">
              <w:tcPr>
                <w:tcW w:w="2290" w:type="dxa"/>
                <w:hideMark/>
              </w:tcPr>
            </w:tcPrChange>
          </w:tcPr>
          <w:p w:rsidR="001B51C5" w:rsidRPr="00E352B7" w:rsidRDefault="001B51C5">
            <w:pPr>
              <w:rPr>
                <w:rFonts w:ascii="Times New Roman" w:hAnsi="Times New Roman" w:cs="Times New Roman"/>
                <w:sz w:val="20"/>
                <w:szCs w:val="20"/>
              </w:rPr>
            </w:pPr>
            <w:r w:rsidRPr="00E352B7">
              <w:rPr>
                <w:rFonts w:ascii="Times New Roman" w:hAnsi="Times New Roman" w:cs="Times New Roman"/>
                <w:sz w:val="20"/>
                <w:szCs w:val="20"/>
              </w:rPr>
              <w:t>Reinsurance recoverables: Total reinsurance recoverables</w:t>
            </w:r>
          </w:p>
        </w:tc>
        <w:tc>
          <w:tcPr>
            <w:tcW w:w="6241" w:type="dxa"/>
            <w:hideMark/>
            <w:tcPrChange w:id="96" w:author="Author">
              <w:tcPr>
                <w:tcW w:w="6445" w:type="dxa"/>
                <w:hideMark/>
              </w:tcPr>
            </w:tcPrChange>
          </w:tcPr>
          <w:p w:rsidR="001B51C5" w:rsidRPr="00E352B7" w:rsidRDefault="001B51C5" w:rsidP="00246701">
            <w:pPr>
              <w:rPr>
                <w:rFonts w:ascii="Times New Roman" w:hAnsi="Times New Roman" w:cs="Times New Roman"/>
                <w:sz w:val="20"/>
                <w:szCs w:val="20"/>
              </w:rPr>
            </w:pPr>
            <w:r w:rsidRPr="00E352B7">
              <w:rPr>
                <w:rFonts w:ascii="Times New Roman" w:hAnsi="Times New Roman" w:cs="Times New Roman"/>
                <w:sz w:val="20"/>
                <w:szCs w:val="20"/>
              </w:rPr>
              <w:t xml:space="preserve">The result of ceded technical provisions (i.e. claims + premiums provisions), </w:t>
            </w:r>
            <w:r w:rsidR="003C0D89" w:rsidRPr="00E352B7">
              <w:rPr>
                <w:rFonts w:ascii="Times New Roman" w:hAnsi="Times New Roman" w:cs="Times New Roman"/>
                <w:sz w:val="20"/>
                <w:szCs w:val="20"/>
              </w:rPr>
              <w:t xml:space="preserve">including the adjustment for expected losses due to counterparty default. </w:t>
            </w:r>
          </w:p>
        </w:tc>
      </w:tr>
      <w:tr w:rsidR="00E352B7" w:rsidRPr="00E352B7" w:rsidTr="00F315DB">
        <w:trPr>
          <w:trHeight w:val="132"/>
          <w:trPrChange w:id="97" w:author="Author">
            <w:trPr>
              <w:trHeight w:val="132"/>
            </w:trPr>
          </w:trPrChange>
        </w:trPr>
        <w:tc>
          <w:tcPr>
            <w:tcW w:w="1283" w:type="dxa"/>
            <w:hideMark/>
            <w:tcPrChange w:id="98" w:author="Author">
              <w:tcPr>
                <w:tcW w:w="1079" w:type="dxa"/>
                <w:hideMark/>
              </w:tcPr>
            </w:tcPrChange>
          </w:tcPr>
          <w:p w:rsidR="004A3D63" w:rsidRPr="00E352B7" w:rsidRDefault="004A3D63" w:rsidP="00277294">
            <w:pPr>
              <w:rPr>
                <w:rFonts w:ascii="Times New Roman" w:hAnsi="Times New Roman" w:cs="Times New Roman"/>
                <w:sz w:val="20"/>
                <w:szCs w:val="20"/>
              </w:rPr>
            </w:pPr>
            <w:del w:id="99" w:author="Author">
              <w:r w:rsidRPr="00E352B7" w:rsidDel="00B30E93">
                <w:rPr>
                  <w:rFonts w:ascii="Times New Roman" w:hAnsi="Times New Roman" w:cs="Times New Roman"/>
                  <w:sz w:val="20"/>
                  <w:szCs w:val="20"/>
                </w:rPr>
                <w:delText>C0100</w:delText>
              </w:r>
            </w:del>
            <w:ins w:id="100" w:author="Author">
              <w:r w:rsidR="00B30E93" w:rsidRPr="00E352B7">
                <w:rPr>
                  <w:rFonts w:ascii="Times New Roman" w:hAnsi="Times New Roman" w:cs="Times New Roman"/>
                  <w:sz w:val="20"/>
                  <w:szCs w:val="20"/>
                </w:rPr>
                <w:t>C01</w:t>
              </w:r>
              <w:r w:rsidR="00B30E93">
                <w:rPr>
                  <w:rFonts w:ascii="Times New Roman" w:hAnsi="Times New Roman" w:cs="Times New Roman"/>
                  <w:sz w:val="20"/>
                  <w:szCs w:val="20"/>
                </w:rPr>
                <w:t>1</w:t>
              </w:r>
              <w:r w:rsidR="00B30E93" w:rsidRPr="00E352B7">
                <w:rPr>
                  <w:rFonts w:ascii="Times New Roman" w:hAnsi="Times New Roman" w:cs="Times New Roman"/>
                  <w:sz w:val="20"/>
                  <w:szCs w:val="20"/>
                </w:rPr>
                <w:t>0</w:t>
              </w:r>
            </w:ins>
          </w:p>
          <w:p w:rsidR="001B51C5" w:rsidRPr="00E352B7" w:rsidRDefault="00E66758" w:rsidP="00277294">
            <w:pPr>
              <w:rPr>
                <w:rFonts w:ascii="Times New Roman" w:hAnsi="Times New Roman" w:cs="Times New Roman"/>
                <w:sz w:val="20"/>
                <w:szCs w:val="20"/>
              </w:rPr>
            </w:pPr>
            <w:r w:rsidRPr="00E352B7">
              <w:rPr>
                <w:rFonts w:ascii="Times New Roman" w:hAnsi="Times New Roman" w:cs="Times New Roman"/>
                <w:sz w:val="20"/>
                <w:szCs w:val="20"/>
              </w:rPr>
              <w:t>(</w:t>
            </w:r>
            <w:r w:rsidR="001B51C5" w:rsidRPr="00E352B7">
              <w:rPr>
                <w:rFonts w:ascii="Times New Roman" w:hAnsi="Times New Roman" w:cs="Times New Roman"/>
                <w:sz w:val="20"/>
                <w:szCs w:val="20"/>
              </w:rPr>
              <w:t>P1</w:t>
            </w:r>
            <w:r w:rsidRPr="00E352B7">
              <w:rPr>
                <w:rFonts w:ascii="Times New Roman" w:hAnsi="Times New Roman" w:cs="Times New Roman"/>
                <w:sz w:val="20"/>
                <w:szCs w:val="20"/>
              </w:rPr>
              <w:t>)</w:t>
            </w:r>
          </w:p>
        </w:tc>
        <w:tc>
          <w:tcPr>
            <w:tcW w:w="2290" w:type="dxa"/>
            <w:hideMark/>
            <w:tcPrChange w:id="101" w:author="Author">
              <w:tcPr>
                <w:tcW w:w="2290" w:type="dxa"/>
                <w:hideMark/>
              </w:tcPr>
            </w:tcPrChange>
          </w:tcPr>
          <w:p w:rsidR="001B51C5" w:rsidRPr="00E352B7" w:rsidRDefault="001B51C5">
            <w:pPr>
              <w:rPr>
                <w:rFonts w:ascii="Times New Roman" w:hAnsi="Times New Roman" w:cs="Times New Roman"/>
                <w:sz w:val="20"/>
                <w:szCs w:val="20"/>
              </w:rPr>
            </w:pPr>
            <w:r w:rsidRPr="00E352B7">
              <w:rPr>
                <w:rFonts w:ascii="Times New Roman" w:hAnsi="Times New Roman" w:cs="Times New Roman"/>
                <w:sz w:val="20"/>
                <w:szCs w:val="20"/>
              </w:rPr>
              <w:t>Net receivables</w:t>
            </w:r>
          </w:p>
        </w:tc>
        <w:tc>
          <w:tcPr>
            <w:tcW w:w="6241" w:type="dxa"/>
            <w:hideMark/>
            <w:tcPrChange w:id="102" w:author="Author">
              <w:tcPr>
                <w:tcW w:w="6445" w:type="dxa"/>
                <w:hideMark/>
              </w:tcPr>
            </w:tcPrChange>
          </w:tcPr>
          <w:p w:rsidR="001B51C5" w:rsidRPr="00E352B7" w:rsidRDefault="001B51C5" w:rsidP="00246701">
            <w:pPr>
              <w:rPr>
                <w:rFonts w:ascii="Times New Roman" w:hAnsi="Times New Roman" w:cs="Times New Roman"/>
                <w:sz w:val="20"/>
                <w:szCs w:val="20"/>
              </w:rPr>
            </w:pPr>
            <w:r w:rsidRPr="00E352B7">
              <w:rPr>
                <w:rFonts w:ascii="Times New Roman" w:hAnsi="Times New Roman" w:cs="Times New Roman"/>
                <w:sz w:val="20"/>
                <w:szCs w:val="20"/>
              </w:rPr>
              <w:t>The amount</w:t>
            </w:r>
            <w:r w:rsidR="0046032F" w:rsidRPr="00E352B7">
              <w:rPr>
                <w:rFonts w:ascii="Times New Roman" w:hAnsi="Times New Roman" w:cs="Times New Roman"/>
                <w:sz w:val="20"/>
                <w:szCs w:val="20"/>
              </w:rPr>
              <w:t>s past due</w:t>
            </w:r>
            <w:r w:rsidRPr="00E352B7">
              <w:rPr>
                <w:rFonts w:ascii="Times New Roman" w:hAnsi="Times New Roman" w:cs="Times New Roman"/>
                <w:sz w:val="20"/>
                <w:szCs w:val="20"/>
              </w:rPr>
              <w:t xml:space="preserve"> resulting from: claims paid by the insurer but not yet reimbursed by the reinsurer </w:t>
            </w:r>
            <w:r w:rsidR="00743EC5" w:rsidRPr="00E352B7">
              <w:rPr>
                <w:rFonts w:ascii="Times New Roman" w:hAnsi="Times New Roman" w:cs="Times New Roman"/>
                <w:sz w:val="20"/>
                <w:szCs w:val="20"/>
              </w:rPr>
              <w:t>plus</w:t>
            </w:r>
            <w:r w:rsidRPr="00E352B7">
              <w:rPr>
                <w:rFonts w:ascii="Times New Roman" w:hAnsi="Times New Roman" w:cs="Times New Roman"/>
                <w:sz w:val="20"/>
                <w:szCs w:val="20"/>
              </w:rPr>
              <w:t xml:space="preserve"> commissions to be paid by the reinsurer </w:t>
            </w:r>
            <w:r w:rsidR="00743EC5" w:rsidRPr="00E352B7">
              <w:rPr>
                <w:rFonts w:ascii="Times New Roman" w:hAnsi="Times New Roman" w:cs="Times New Roman"/>
                <w:sz w:val="20"/>
                <w:szCs w:val="20"/>
              </w:rPr>
              <w:t>and</w:t>
            </w:r>
            <w:r w:rsidRPr="00E352B7">
              <w:rPr>
                <w:rFonts w:ascii="Times New Roman" w:hAnsi="Times New Roman" w:cs="Times New Roman"/>
                <w:sz w:val="20"/>
                <w:szCs w:val="20"/>
              </w:rPr>
              <w:t xml:space="preserve"> other receivables minus debts to the reinsurer. Cash deposits are excluded and are to be considered as guarantees received. </w:t>
            </w:r>
          </w:p>
        </w:tc>
      </w:tr>
      <w:tr w:rsidR="00E352B7" w:rsidRPr="00E352B7" w:rsidTr="00F315DB">
        <w:trPr>
          <w:trHeight w:val="699"/>
          <w:trPrChange w:id="103" w:author="Author">
            <w:trPr>
              <w:trHeight w:val="699"/>
            </w:trPr>
          </w:trPrChange>
        </w:trPr>
        <w:tc>
          <w:tcPr>
            <w:tcW w:w="1283" w:type="dxa"/>
            <w:hideMark/>
            <w:tcPrChange w:id="104" w:author="Author">
              <w:tcPr>
                <w:tcW w:w="1079" w:type="dxa"/>
                <w:hideMark/>
              </w:tcPr>
            </w:tcPrChange>
          </w:tcPr>
          <w:p w:rsidR="004A3D63" w:rsidRPr="00E352B7" w:rsidRDefault="004A3D63" w:rsidP="00277294">
            <w:pPr>
              <w:rPr>
                <w:rFonts w:ascii="Times New Roman" w:hAnsi="Times New Roman" w:cs="Times New Roman"/>
                <w:sz w:val="20"/>
                <w:szCs w:val="20"/>
              </w:rPr>
            </w:pPr>
            <w:del w:id="105" w:author="Author">
              <w:r w:rsidRPr="00E352B7" w:rsidDel="00B30E93">
                <w:rPr>
                  <w:rFonts w:ascii="Times New Roman" w:hAnsi="Times New Roman" w:cs="Times New Roman"/>
                  <w:sz w:val="20"/>
                  <w:szCs w:val="20"/>
                </w:rPr>
                <w:delText>C0110</w:delText>
              </w:r>
            </w:del>
            <w:ins w:id="106" w:author="Author">
              <w:r w:rsidR="00B30E93" w:rsidRPr="00E352B7">
                <w:rPr>
                  <w:rFonts w:ascii="Times New Roman" w:hAnsi="Times New Roman" w:cs="Times New Roman"/>
                  <w:sz w:val="20"/>
                  <w:szCs w:val="20"/>
                </w:rPr>
                <w:t>C01</w:t>
              </w:r>
              <w:r w:rsidR="00B30E93">
                <w:rPr>
                  <w:rFonts w:ascii="Times New Roman" w:hAnsi="Times New Roman" w:cs="Times New Roman"/>
                  <w:sz w:val="20"/>
                  <w:szCs w:val="20"/>
                </w:rPr>
                <w:t>2</w:t>
              </w:r>
              <w:r w:rsidR="00B30E93" w:rsidRPr="00E352B7">
                <w:rPr>
                  <w:rFonts w:ascii="Times New Roman" w:hAnsi="Times New Roman" w:cs="Times New Roman"/>
                  <w:sz w:val="20"/>
                  <w:szCs w:val="20"/>
                </w:rPr>
                <w:t>0</w:t>
              </w:r>
            </w:ins>
          </w:p>
          <w:p w:rsidR="001B51C5" w:rsidRPr="00E352B7" w:rsidRDefault="00E66758" w:rsidP="00277294">
            <w:pPr>
              <w:rPr>
                <w:rFonts w:ascii="Times New Roman" w:hAnsi="Times New Roman" w:cs="Times New Roman"/>
                <w:sz w:val="20"/>
                <w:szCs w:val="20"/>
              </w:rPr>
            </w:pPr>
            <w:r w:rsidRPr="00E352B7">
              <w:rPr>
                <w:rFonts w:ascii="Times New Roman" w:hAnsi="Times New Roman" w:cs="Times New Roman"/>
                <w:sz w:val="20"/>
                <w:szCs w:val="20"/>
              </w:rPr>
              <w:t>(</w:t>
            </w:r>
            <w:r w:rsidR="001B51C5" w:rsidRPr="00E352B7">
              <w:rPr>
                <w:rFonts w:ascii="Times New Roman" w:hAnsi="Times New Roman" w:cs="Times New Roman"/>
                <w:sz w:val="20"/>
                <w:szCs w:val="20"/>
              </w:rPr>
              <w:t>Q1</w:t>
            </w:r>
            <w:r w:rsidRPr="00E352B7">
              <w:rPr>
                <w:rFonts w:ascii="Times New Roman" w:hAnsi="Times New Roman" w:cs="Times New Roman"/>
                <w:sz w:val="20"/>
                <w:szCs w:val="20"/>
              </w:rPr>
              <w:t>)</w:t>
            </w:r>
          </w:p>
        </w:tc>
        <w:tc>
          <w:tcPr>
            <w:tcW w:w="2290" w:type="dxa"/>
            <w:hideMark/>
            <w:tcPrChange w:id="107" w:author="Author">
              <w:tcPr>
                <w:tcW w:w="2290" w:type="dxa"/>
                <w:hideMark/>
              </w:tcPr>
            </w:tcPrChange>
          </w:tcPr>
          <w:p w:rsidR="001B51C5" w:rsidRPr="00E352B7" w:rsidRDefault="001B51C5">
            <w:pPr>
              <w:rPr>
                <w:rFonts w:ascii="Times New Roman" w:hAnsi="Times New Roman" w:cs="Times New Roman"/>
                <w:sz w:val="20"/>
                <w:szCs w:val="20"/>
              </w:rPr>
            </w:pPr>
            <w:r w:rsidRPr="00E352B7">
              <w:rPr>
                <w:rFonts w:ascii="Times New Roman" w:hAnsi="Times New Roman" w:cs="Times New Roman"/>
                <w:sz w:val="20"/>
                <w:szCs w:val="20"/>
              </w:rPr>
              <w:t>Assets pledged by reinsurer</w:t>
            </w:r>
          </w:p>
        </w:tc>
        <w:tc>
          <w:tcPr>
            <w:tcW w:w="6241" w:type="dxa"/>
            <w:hideMark/>
            <w:tcPrChange w:id="108" w:author="Author">
              <w:tcPr>
                <w:tcW w:w="6445" w:type="dxa"/>
                <w:hideMark/>
              </w:tcPr>
            </w:tcPrChange>
          </w:tcPr>
          <w:p w:rsidR="001B51C5" w:rsidRPr="00E352B7" w:rsidRDefault="001B51C5">
            <w:pPr>
              <w:rPr>
                <w:rFonts w:ascii="Times New Roman" w:hAnsi="Times New Roman" w:cs="Times New Roman"/>
                <w:sz w:val="20"/>
                <w:szCs w:val="20"/>
              </w:rPr>
            </w:pPr>
            <w:r w:rsidRPr="00E352B7">
              <w:rPr>
                <w:rFonts w:ascii="Times New Roman" w:hAnsi="Times New Roman" w:cs="Times New Roman"/>
                <w:sz w:val="20"/>
                <w:szCs w:val="20"/>
              </w:rPr>
              <w:t xml:space="preserve">Amount of assets pledged by the reinsurer to mitigate the counterparty default risk of the reinsurer. </w:t>
            </w:r>
          </w:p>
        </w:tc>
      </w:tr>
      <w:tr w:rsidR="00E352B7" w:rsidRPr="00E352B7" w:rsidTr="00F315DB">
        <w:trPr>
          <w:trHeight w:val="915"/>
          <w:trPrChange w:id="109" w:author="Author">
            <w:trPr>
              <w:trHeight w:val="915"/>
            </w:trPr>
          </w:trPrChange>
        </w:trPr>
        <w:tc>
          <w:tcPr>
            <w:tcW w:w="1283" w:type="dxa"/>
            <w:hideMark/>
            <w:tcPrChange w:id="110" w:author="Author">
              <w:tcPr>
                <w:tcW w:w="1079" w:type="dxa"/>
                <w:hideMark/>
              </w:tcPr>
            </w:tcPrChange>
          </w:tcPr>
          <w:p w:rsidR="004A3D63" w:rsidRPr="00E352B7" w:rsidRDefault="004A3D63" w:rsidP="00277294">
            <w:pPr>
              <w:rPr>
                <w:rFonts w:ascii="Times New Roman" w:hAnsi="Times New Roman" w:cs="Times New Roman"/>
                <w:sz w:val="20"/>
                <w:szCs w:val="20"/>
              </w:rPr>
            </w:pPr>
            <w:del w:id="111" w:author="Author">
              <w:r w:rsidRPr="00E352B7" w:rsidDel="00B30E93">
                <w:rPr>
                  <w:rFonts w:ascii="Times New Roman" w:hAnsi="Times New Roman" w:cs="Times New Roman"/>
                  <w:sz w:val="20"/>
                  <w:szCs w:val="20"/>
                </w:rPr>
                <w:delText>C0120</w:delText>
              </w:r>
            </w:del>
            <w:ins w:id="112" w:author="Author">
              <w:r w:rsidR="00B30E93" w:rsidRPr="00E352B7">
                <w:rPr>
                  <w:rFonts w:ascii="Times New Roman" w:hAnsi="Times New Roman" w:cs="Times New Roman"/>
                  <w:sz w:val="20"/>
                  <w:szCs w:val="20"/>
                </w:rPr>
                <w:t>C01</w:t>
              </w:r>
              <w:r w:rsidR="00B30E93">
                <w:rPr>
                  <w:rFonts w:ascii="Times New Roman" w:hAnsi="Times New Roman" w:cs="Times New Roman"/>
                  <w:sz w:val="20"/>
                  <w:szCs w:val="20"/>
                </w:rPr>
                <w:t>3</w:t>
              </w:r>
              <w:r w:rsidR="00B30E93" w:rsidRPr="00E352B7">
                <w:rPr>
                  <w:rFonts w:ascii="Times New Roman" w:hAnsi="Times New Roman" w:cs="Times New Roman"/>
                  <w:sz w:val="20"/>
                  <w:szCs w:val="20"/>
                </w:rPr>
                <w:t>0</w:t>
              </w:r>
            </w:ins>
          </w:p>
          <w:p w:rsidR="001B51C5" w:rsidRPr="00E352B7" w:rsidRDefault="00E66758" w:rsidP="00277294">
            <w:pPr>
              <w:rPr>
                <w:rFonts w:ascii="Times New Roman" w:hAnsi="Times New Roman" w:cs="Times New Roman"/>
                <w:sz w:val="20"/>
                <w:szCs w:val="20"/>
              </w:rPr>
            </w:pPr>
            <w:r w:rsidRPr="00E352B7">
              <w:rPr>
                <w:rFonts w:ascii="Times New Roman" w:hAnsi="Times New Roman" w:cs="Times New Roman"/>
                <w:sz w:val="20"/>
                <w:szCs w:val="20"/>
              </w:rPr>
              <w:t>(</w:t>
            </w:r>
            <w:r w:rsidR="001B51C5" w:rsidRPr="00E352B7">
              <w:rPr>
                <w:rFonts w:ascii="Times New Roman" w:hAnsi="Times New Roman" w:cs="Times New Roman"/>
                <w:sz w:val="20"/>
                <w:szCs w:val="20"/>
              </w:rPr>
              <w:t>R1</w:t>
            </w:r>
            <w:r w:rsidRPr="00E352B7">
              <w:rPr>
                <w:rFonts w:ascii="Times New Roman" w:hAnsi="Times New Roman" w:cs="Times New Roman"/>
                <w:sz w:val="20"/>
                <w:szCs w:val="20"/>
              </w:rPr>
              <w:t>)</w:t>
            </w:r>
          </w:p>
        </w:tc>
        <w:tc>
          <w:tcPr>
            <w:tcW w:w="2290" w:type="dxa"/>
            <w:hideMark/>
            <w:tcPrChange w:id="113" w:author="Author">
              <w:tcPr>
                <w:tcW w:w="2290" w:type="dxa"/>
                <w:hideMark/>
              </w:tcPr>
            </w:tcPrChange>
          </w:tcPr>
          <w:p w:rsidR="001B51C5" w:rsidRPr="00E352B7" w:rsidRDefault="001B51C5">
            <w:pPr>
              <w:rPr>
                <w:rFonts w:ascii="Times New Roman" w:hAnsi="Times New Roman" w:cs="Times New Roman"/>
                <w:sz w:val="20"/>
                <w:szCs w:val="20"/>
              </w:rPr>
            </w:pPr>
            <w:r w:rsidRPr="00E352B7">
              <w:rPr>
                <w:rFonts w:ascii="Times New Roman" w:hAnsi="Times New Roman" w:cs="Times New Roman"/>
                <w:sz w:val="20"/>
                <w:szCs w:val="20"/>
              </w:rPr>
              <w:t>Financial guarantees</w:t>
            </w:r>
          </w:p>
        </w:tc>
        <w:tc>
          <w:tcPr>
            <w:tcW w:w="6241" w:type="dxa"/>
            <w:hideMark/>
            <w:tcPrChange w:id="114" w:author="Author">
              <w:tcPr>
                <w:tcW w:w="6445" w:type="dxa"/>
                <w:hideMark/>
              </w:tcPr>
            </w:tcPrChange>
          </w:tcPr>
          <w:p w:rsidR="001B51C5" w:rsidRPr="00E352B7" w:rsidRDefault="001B51C5">
            <w:pPr>
              <w:rPr>
                <w:rFonts w:ascii="Times New Roman" w:hAnsi="Times New Roman" w:cs="Times New Roman"/>
                <w:sz w:val="20"/>
                <w:szCs w:val="20"/>
              </w:rPr>
            </w:pPr>
            <w:r w:rsidRPr="00E352B7">
              <w:rPr>
                <w:rFonts w:ascii="Times New Roman" w:hAnsi="Times New Roman" w:cs="Times New Roman"/>
                <w:sz w:val="20"/>
                <w:szCs w:val="20"/>
              </w:rPr>
              <w:t>Amount of guarantees received by the undertaking from the reinsurer to guarantee the payment of the liabilities due by the undertaking (includes letter of credit, undrawn committed borrowing facilities).</w:t>
            </w:r>
            <w:r w:rsidR="00403F87" w:rsidRPr="00E352B7">
              <w:rPr>
                <w:rFonts w:ascii="Times New Roman" w:hAnsi="Times New Roman" w:cs="Times New Roman"/>
                <w:sz w:val="20"/>
                <w:szCs w:val="20"/>
              </w:rPr>
              <w:t xml:space="preserve"> </w:t>
            </w:r>
          </w:p>
        </w:tc>
      </w:tr>
      <w:tr w:rsidR="00E352B7" w:rsidRPr="00E352B7" w:rsidTr="00F315DB">
        <w:trPr>
          <w:trHeight w:val="486"/>
          <w:trPrChange w:id="115" w:author="Author">
            <w:trPr>
              <w:trHeight w:val="486"/>
            </w:trPr>
          </w:trPrChange>
        </w:trPr>
        <w:tc>
          <w:tcPr>
            <w:tcW w:w="1283" w:type="dxa"/>
            <w:tcBorders>
              <w:bottom w:val="single" w:sz="4" w:space="0" w:color="auto"/>
            </w:tcBorders>
            <w:hideMark/>
            <w:tcPrChange w:id="116" w:author="Author">
              <w:tcPr>
                <w:tcW w:w="1079" w:type="dxa"/>
                <w:tcBorders>
                  <w:bottom w:val="single" w:sz="4" w:space="0" w:color="auto"/>
                </w:tcBorders>
                <w:hideMark/>
              </w:tcPr>
            </w:tcPrChange>
          </w:tcPr>
          <w:p w:rsidR="00E819E2" w:rsidRPr="00E352B7" w:rsidRDefault="00E819E2" w:rsidP="00277294">
            <w:pPr>
              <w:rPr>
                <w:rFonts w:ascii="Times New Roman" w:hAnsi="Times New Roman" w:cs="Times New Roman"/>
                <w:sz w:val="20"/>
                <w:szCs w:val="20"/>
              </w:rPr>
            </w:pPr>
            <w:del w:id="117" w:author="Author">
              <w:r w:rsidRPr="00E352B7" w:rsidDel="00B30E93">
                <w:rPr>
                  <w:rFonts w:ascii="Times New Roman" w:hAnsi="Times New Roman" w:cs="Times New Roman"/>
                  <w:sz w:val="20"/>
                  <w:szCs w:val="20"/>
                </w:rPr>
                <w:delText xml:space="preserve">C0130 </w:delText>
              </w:r>
            </w:del>
            <w:ins w:id="118" w:author="Author">
              <w:r w:rsidR="00B30E93" w:rsidRPr="00E352B7">
                <w:rPr>
                  <w:rFonts w:ascii="Times New Roman" w:hAnsi="Times New Roman" w:cs="Times New Roman"/>
                  <w:sz w:val="20"/>
                  <w:szCs w:val="20"/>
                </w:rPr>
                <w:t>C01</w:t>
              </w:r>
              <w:r w:rsidR="00B30E93">
                <w:rPr>
                  <w:rFonts w:ascii="Times New Roman" w:hAnsi="Times New Roman" w:cs="Times New Roman"/>
                  <w:sz w:val="20"/>
                  <w:szCs w:val="20"/>
                </w:rPr>
                <w:t>4</w:t>
              </w:r>
              <w:r w:rsidR="00B30E93" w:rsidRPr="00E352B7">
                <w:rPr>
                  <w:rFonts w:ascii="Times New Roman" w:hAnsi="Times New Roman" w:cs="Times New Roman"/>
                  <w:sz w:val="20"/>
                  <w:szCs w:val="20"/>
                </w:rPr>
                <w:t xml:space="preserve">0 </w:t>
              </w:r>
            </w:ins>
          </w:p>
          <w:p w:rsidR="001B51C5" w:rsidRPr="00E352B7" w:rsidRDefault="00E66758" w:rsidP="00277294">
            <w:pPr>
              <w:rPr>
                <w:rFonts w:ascii="Times New Roman" w:hAnsi="Times New Roman" w:cs="Times New Roman"/>
                <w:sz w:val="20"/>
                <w:szCs w:val="20"/>
              </w:rPr>
            </w:pPr>
            <w:r w:rsidRPr="00E352B7">
              <w:rPr>
                <w:rFonts w:ascii="Times New Roman" w:hAnsi="Times New Roman" w:cs="Times New Roman"/>
                <w:sz w:val="20"/>
                <w:szCs w:val="20"/>
              </w:rPr>
              <w:t>(</w:t>
            </w:r>
            <w:r w:rsidR="001B51C5" w:rsidRPr="00E352B7">
              <w:rPr>
                <w:rFonts w:ascii="Times New Roman" w:hAnsi="Times New Roman" w:cs="Times New Roman"/>
                <w:sz w:val="20"/>
                <w:szCs w:val="20"/>
              </w:rPr>
              <w:t>S1</w:t>
            </w:r>
            <w:r w:rsidRPr="00E352B7">
              <w:rPr>
                <w:rFonts w:ascii="Times New Roman" w:hAnsi="Times New Roman" w:cs="Times New Roman"/>
                <w:sz w:val="20"/>
                <w:szCs w:val="20"/>
              </w:rPr>
              <w:t>)</w:t>
            </w:r>
          </w:p>
        </w:tc>
        <w:tc>
          <w:tcPr>
            <w:tcW w:w="2290" w:type="dxa"/>
            <w:tcBorders>
              <w:bottom w:val="single" w:sz="4" w:space="0" w:color="auto"/>
            </w:tcBorders>
            <w:hideMark/>
            <w:tcPrChange w:id="119" w:author="Author">
              <w:tcPr>
                <w:tcW w:w="2290" w:type="dxa"/>
                <w:tcBorders>
                  <w:bottom w:val="single" w:sz="4" w:space="0" w:color="auto"/>
                </w:tcBorders>
                <w:hideMark/>
              </w:tcPr>
            </w:tcPrChange>
          </w:tcPr>
          <w:p w:rsidR="001B51C5" w:rsidRPr="00E352B7" w:rsidRDefault="001B51C5">
            <w:pPr>
              <w:rPr>
                <w:rFonts w:ascii="Times New Roman" w:hAnsi="Times New Roman" w:cs="Times New Roman"/>
                <w:sz w:val="20"/>
                <w:szCs w:val="20"/>
              </w:rPr>
            </w:pPr>
            <w:r w:rsidRPr="00E352B7">
              <w:rPr>
                <w:rFonts w:ascii="Times New Roman" w:hAnsi="Times New Roman" w:cs="Times New Roman"/>
                <w:sz w:val="20"/>
                <w:szCs w:val="20"/>
              </w:rPr>
              <w:t>Cash deposits</w:t>
            </w:r>
          </w:p>
        </w:tc>
        <w:tc>
          <w:tcPr>
            <w:tcW w:w="6241" w:type="dxa"/>
            <w:tcBorders>
              <w:bottom w:val="single" w:sz="4" w:space="0" w:color="auto"/>
            </w:tcBorders>
            <w:hideMark/>
            <w:tcPrChange w:id="120" w:author="Author">
              <w:tcPr>
                <w:tcW w:w="6445" w:type="dxa"/>
                <w:tcBorders>
                  <w:bottom w:val="single" w:sz="4" w:space="0" w:color="auto"/>
                </w:tcBorders>
                <w:hideMark/>
              </w:tcPr>
            </w:tcPrChange>
          </w:tcPr>
          <w:p w:rsidR="001B51C5" w:rsidRPr="00E352B7" w:rsidRDefault="001B51C5">
            <w:pPr>
              <w:rPr>
                <w:rFonts w:ascii="Times New Roman" w:hAnsi="Times New Roman" w:cs="Times New Roman"/>
                <w:sz w:val="20"/>
                <w:szCs w:val="20"/>
              </w:rPr>
            </w:pPr>
            <w:r w:rsidRPr="00E352B7">
              <w:rPr>
                <w:rFonts w:ascii="Times New Roman" w:hAnsi="Times New Roman" w:cs="Times New Roman"/>
                <w:sz w:val="20"/>
                <w:szCs w:val="20"/>
              </w:rPr>
              <w:t xml:space="preserve">Amount of cash deposits received by the reinsurer. </w:t>
            </w:r>
          </w:p>
        </w:tc>
      </w:tr>
      <w:tr w:rsidR="00E352B7" w:rsidRPr="00E352B7" w:rsidTr="00F315DB">
        <w:trPr>
          <w:trHeight w:val="563"/>
          <w:trPrChange w:id="121" w:author="Author">
            <w:trPr>
              <w:trHeight w:val="563"/>
            </w:trPr>
          </w:trPrChange>
        </w:trPr>
        <w:tc>
          <w:tcPr>
            <w:tcW w:w="1283" w:type="dxa"/>
            <w:tcBorders>
              <w:bottom w:val="single" w:sz="4" w:space="0" w:color="auto"/>
            </w:tcBorders>
            <w:hideMark/>
            <w:tcPrChange w:id="122" w:author="Author">
              <w:tcPr>
                <w:tcW w:w="1079" w:type="dxa"/>
                <w:tcBorders>
                  <w:bottom w:val="single" w:sz="4" w:space="0" w:color="auto"/>
                </w:tcBorders>
                <w:hideMark/>
              </w:tcPr>
            </w:tcPrChange>
          </w:tcPr>
          <w:p w:rsidR="00E819E2" w:rsidRPr="00E352B7" w:rsidRDefault="00E819E2" w:rsidP="00277294">
            <w:pPr>
              <w:rPr>
                <w:rFonts w:ascii="Times New Roman" w:hAnsi="Times New Roman" w:cs="Times New Roman"/>
                <w:sz w:val="20"/>
                <w:szCs w:val="20"/>
              </w:rPr>
            </w:pPr>
            <w:del w:id="123" w:author="Author">
              <w:r w:rsidRPr="00E352B7" w:rsidDel="00B30E93">
                <w:rPr>
                  <w:rFonts w:ascii="Times New Roman" w:hAnsi="Times New Roman" w:cs="Times New Roman"/>
                  <w:sz w:val="20"/>
                  <w:szCs w:val="20"/>
                </w:rPr>
                <w:delText>C0140</w:delText>
              </w:r>
            </w:del>
            <w:ins w:id="124" w:author="Author">
              <w:r w:rsidR="00B30E93" w:rsidRPr="00E352B7">
                <w:rPr>
                  <w:rFonts w:ascii="Times New Roman" w:hAnsi="Times New Roman" w:cs="Times New Roman"/>
                  <w:sz w:val="20"/>
                  <w:szCs w:val="20"/>
                </w:rPr>
                <w:t>C01</w:t>
              </w:r>
              <w:r w:rsidR="00B30E93">
                <w:rPr>
                  <w:rFonts w:ascii="Times New Roman" w:hAnsi="Times New Roman" w:cs="Times New Roman"/>
                  <w:sz w:val="20"/>
                  <w:szCs w:val="20"/>
                </w:rPr>
                <w:t>5</w:t>
              </w:r>
              <w:r w:rsidR="00B30E93" w:rsidRPr="00E352B7">
                <w:rPr>
                  <w:rFonts w:ascii="Times New Roman" w:hAnsi="Times New Roman" w:cs="Times New Roman"/>
                  <w:sz w:val="20"/>
                  <w:szCs w:val="20"/>
                </w:rPr>
                <w:t>0</w:t>
              </w:r>
            </w:ins>
          </w:p>
          <w:p w:rsidR="001B51C5" w:rsidRPr="00E352B7" w:rsidRDefault="00E66758" w:rsidP="00277294">
            <w:pPr>
              <w:rPr>
                <w:rFonts w:ascii="Times New Roman" w:hAnsi="Times New Roman" w:cs="Times New Roman"/>
                <w:sz w:val="20"/>
                <w:szCs w:val="20"/>
              </w:rPr>
            </w:pPr>
            <w:r w:rsidRPr="00E352B7">
              <w:rPr>
                <w:rFonts w:ascii="Times New Roman" w:hAnsi="Times New Roman" w:cs="Times New Roman"/>
                <w:sz w:val="20"/>
                <w:szCs w:val="20"/>
              </w:rPr>
              <w:t>(</w:t>
            </w:r>
            <w:r w:rsidR="001B51C5" w:rsidRPr="00E352B7">
              <w:rPr>
                <w:rFonts w:ascii="Times New Roman" w:hAnsi="Times New Roman" w:cs="Times New Roman"/>
                <w:sz w:val="20"/>
                <w:szCs w:val="20"/>
              </w:rPr>
              <w:t>T1</w:t>
            </w:r>
            <w:r w:rsidRPr="00E352B7">
              <w:rPr>
                <w:rFonts w:ascii="Times New Roman" w:hAnsi="Times New Roman" w:cs="Times New Roman"/>
                <w:sz w:val="20"/>
                <w:szCs w:val="20"/>
              </w:rPr>
              <w:t>)</w:t>
            </w:r>
          </w:p>
        </w:tc>
        <w:tc>
          <w:tcPr>
            <w:tcW w:w="2290" w:type="dxa"/>
            <w:tcBorders>
              <w:bottom w:val="single" w:sz="4" w:space="0" w:color="auto"/>
            </w:tcBorders>
            <w:hideMark/>
            <w:tcPrChange w:id="125" w:author="Author">
              <w:tcPr>
                <w:tcW w:w="2290" w:type="dxa"/>
                <w:tcBorders>
                  <w:bottom w:val="single" w:sz="4" w:space="0" w:color="auto"/>
                </w:tcBorders>
                <w:hideMark/>
              </w:tcPr>
            </w:tcPrChange>
          </w:tcPr>
          <w:p w:rsidR="001B51C5" w:rsidRPr="00E352B7" w:rsidRDefault="001B51C5">
            <w:pPr>
              <w:rPr>
                <w:rFonts w:ascii="Times New Roman" w:hAnsi="Times New Roman" w:cs="Times New Roman"/>
                <w:sz w:val="20"/>
                <w:szCs w:val="20"/>
              </w:rPr>
            </w:pPr>
            <w:r w:rsidRPr="00E352B7">
              <w:rPr>
                <w:rFonts w:ascii="Times New Roman" w:hAnsi="Times New Roman" w:cs="Times New Roman"/>
                <w:sz w:val="20"/>
                <w:szCs w:val="20"/>
              </w:rPr>
              <w:t>Total guarantees received</w:t>
            </w:r>
          </w:p>
        </w:tc>
        <w:tc>
          <w:tcPr>
            <w:tcW w:w="6241" w:type="dxa"/>
            <w:tcBorders>
              <w:bottom w:val="single" w:sz="4" w:space="0" w:color="auto"/>
            </w:tcBorders>
            <w:hideMark/>
            <w:tcPrChange w:id="126" w:author="Author">
              <w:tcPr>
                <w:tcW w:w="6445" w:type="dxa"/>
                <w:tcBorders>
                  <w:bottom w:val="single" w:sz="4" w:space="0" w:color="auto"/>
                </w:tcBorders>
                <w:hideMark/>
              </w:tcPr>
            </w:tcPrChange>
          </w:tcPr>
          <w:p w:rsidR="00222D8A" w:rsidRPr="00E352B7" w:rsidRDefault="001B51C5" w:rsidP="00935EC7">
            <w:pPr>
              <w:rPr>
                <w:rFonts w:ascii="Times New Roman" w:hAnsi="Times New Roman" w:cs="Times New Roman"/>
                <w:sz w:val="20"/>
                <w:szCs w:val="20"/>
                <w:highlight w:val="cyan"/>
              </w:rPr>
            </w:pPr>
            <w:r w:rsidRPr="00E352B7">
              <w:rPr>
                <w:rFonts w:ascii="Times New Roman" w:hAnsi="Times New Roman" w:cs="Times New Roman"/>
                <w:sz w:val="20"/>
                <w:szCs w:val="20"/>
              </w:rPr>
              <w:t>Total amount of types of guarantees</w:t>
            </w:r>
            <w:r w:rsidR="00BB3709" w:rsidRPr="00E352B7">
              <w:rPr>
                <w:rFonts w:ascii="Times New Roman" w:hAnsi="Times New Roman" w:cs="Times New Roman"/>
                <w:sz w:val="20"/>
                <w:szCs w:val="20"/>
              </w:rPr>
              <w:t>.</w:t>
            </w:r>
            <w:r w:rsidRPr="00E352B7">
              <w:rPr>
                <w:rFonts w:ascii="Times New Roman" w:hAnsi="Times New Roman" w:cs="Times New Roman"/>
                <w:sz w:val="20"/>
                <w:szCs w:val="20"/>
              </w:rPr>
              <w:t xml:space="preserve"> </w:t>
            </w:r>
          </w:p>
          <w:p w:rsidR="001B51C5" w:rsidRPr="00E352B7" w:rsidRDefault="001B51C5" w:rsidP="00935EC7">
            <w:pPr>
              <w:rPr>
                <w:rFonts w:ascii="Times New Roman" w:hAnsi="Times New Roman" w:cs="Times New Roman"/>
                <w:sz w:val="20"/>
                <w:szCs w:val="20"/>
              </w:rPr>
            </w:pPr>
          </w:p>
        </w:tc>
      </w:tr>
      <w:tr w:rsidR="00E352B7" w:rsidRPr="00E352B7" w:rsidTr="00E352B7">
        <w:trPr>
          <w:trHeight w:val="352"/>
        </w:trPr>
        <w:tc>
          <w:tcPr>
            <w:tcW w:w="9814" w:type="dxa"/>
            <w:gridSpan w:val="3"/>
            <w:tcBorders>
              <w:top w:val="single" w:sz="4" w:space="0" w:color="auto"/>
              <w:left w:val="nil"/>
              <w:bottom w:val="single" w:sz="4" w:space="0" w:color="auto"/>
              <w:right w:val="nil"/>
            </w:tcBorders>
            <w:noWrap/>
            <w:hideMark/>
          </w:tcPr>
          <w:p w:rsidR="00277294" w:rsidRPr="00E352B7" w:rsidRDefault="00277294" w:rsidP="00B77E89">
            <w:pPr>
              <w:rPr>
                <w:rFonts w:ascii="Times New Roman" w:hAnsi="Times New Roman" w:cs="Times New Roman"/>
                <w:sz w:val="20"/>
                <w:szCs w:val="20"/>
              </w:rPr>
            </w:pPr>
            <w:r w:rsidRPr="00E352B7">
              <w:rPr>
                <w:rFonts w:ascii="Times New Roman" w:hAnsi="Times New Roman" w:cs="Times New Roman"/>
                <w:b/>
                <w:bCs/>
                <w:i/>
                <w:iCs/>
                <w:sz w:val="20"/>
                <w:szCs w:val="20"/>
              </w:rPr>
              <w:t xml:space="preserve">Information on reinsurers </w:t>
            </w:r>
          </w:p>
        </w:tc>
      </w:tr>
      <w:tr w:rsidR="00E352B7" w:rsidRPr="00E352B7" w:rsidTr="00F315DB">
        <w:trPr>
          <w:trHeight w:val="315"/>
          <w:trPrChange w:id="127" w:author="Author">
            <w:trPr>
              <w:trHeight w:val="315"/>
            </w:trPr>
          </w:trPrChange>
        </w:trPr>
        <w:tc>
          <w:tcPr>
            <w:tcW w:w="1283" w:type="dxa"/>
            <w:tcBorders>
              <w:top w:val="single" w:sz="4" w:space="0" w:color="auto"/>
            </w:tcBorders>
            <w:hideMark/>
            <w:tcPrChange w:id="128" w:author="Author">
              <w:tcPr>
                <w:tcW w:w="1079" w:type="dxa"/>
                <w:tcBorders>
                  <w:top w:val="single" w:sz="4" w:space="0" w:color="auto"/>
                </w:tcBorders>
                <w:hideMark/>
              </w:tcPr>
            </w:tcPrChange>
          </w:tcPr>
          <w:p w:rsidR="00E819E2" w:rsidRPr="00E352B7" w:rsidRDefault="00E819E2" w:rsidP="00277294">
            <w:pPr>
              <w:rPr>
                <w:rFonts w:ascii="Times New Roman" w:hAnsi="Times New Roman" w:cs="Times New Roman"/>
                <w:sz w:val="20"/>
                <w:szCs w:val="20"/>
              </w:rPr>
            </w:pPr>
            <w:r w:rsidRPr="00E352B7">
              <w:rPr>
                <w:rFonts w:ascii="Times New Roman" w:hAnsi="Times New Roman" w:cs="Times New Roman"/>
                <w:sz w:val="20"/>
                <w:szCs w:val="20"/>
              </w:rPr>
              <w:t>C01</w:t>
            </w:r>
            <w:ins w:id="129" w:author="Author">
              <w:r w:rsidR="00B30E93">
                <w:rPr>
                  <w:rFonts w:ascii="Times New Roman" w:hAnsi="Times New Roman" w:cs="Times New Roman"/>
                  <w:sz w:val="20"/>
                  <w:szCs w:val="20"/>
                </w:rPr>
                <w:t>6</w:t>
              </w:r>
            </w:ins>
            <w:del w:id="130" w:author="Author">
              <w:r w:rsidRPr="00E352B7" w:rsidDel="00B30E93">
                <w:rPr>
                  <w:rFonts w:ascii="Times New Roman" w:hAnsi="Times New Roman" w:cs="Times New Roman"/>
                  <w:sz w:val="20"/>
                  <w:szCs w:val="20"/>
                </w:rPr>
                <w:delText>5</w:delText>
              </w:r>
            </w:del>
            <w:r w:rsidRPr="00E352B7">
              <w:rPr>
                <w:rFonts w:ascii="Times New Roman" w:hAnsi="Times New Roman" w:cs="Times New Roman"/>
                <w:sz w:val="20"/>
                <w:szCs w:val="20"/>
              </w:rPr>
              <w:t>0</w:t>
            </w:r>
          </w:p>
          <w:p w:rsidR="001B51C5" w:rsidRPr="00E352B7" w:rsidRDefault="00E66758" w:rsidP="00277294">
            <w:pPr>
              <w:rPr>
                <w:rFonts w:ascii="Times New Roman" w:hAnsi="Times New Roman" w:cs="Times New Roman"/>
                <w:sz w:val="20"/>
                <w:szCs w:val="20"/>
              </w:rPr>
            </w:pPr>
            <w:r w:rsidRPr="00E352B7">
              <w:rPr>
                <w:rFonts w:ascii="Times New Roman" w:hAnsi="Times New Roman" w:cs="Times New Roman"/>
                <w:sz w:val="20"/>
                <w:szCs w:val="20"/>
              </w:rPr>
              <w:t>(</w:t>
            </w:r>
            <w:r w:rsidR="001B51C5" w:rsidRPr="00E352B7">
              <w:rPr>
                <w:rFonts w:ascii="Times New Roman" w:hAnsi="Times New Roman" w:cs="Times New Roman"/>
                <w:sz w:val="20"/>
                <w:szCs w:val="20"/>
              </w:rPr>
              <w:t>B1</w:t>
            </w:r>
            <w:r w:rsidRPr="00E352B7">
              <w:rPr>
                <w:rFonts w:ascii="Times New Roman" w:hAnsi="Times New Roman" w:cs="Times New Roman"/>
                <w:sz w:val="20"/>
                <w:szCs w:val="20"/>
              </w:rPr>
              <w:t>)</w:t>
            </w:r>
          </w:p>
        </w:tc>
        <w:tc>
          <w:tcPr>
            <w:tcW w:w="2290" w:type="dxa"/>
            <w:tcBorders>
              <w:top w:val="single" w:sz="4" w:space="0" w:color="auto"/>
            </w:tcBorders>
            <w:hideMark/>
            <w:tcPrChange w:id="131" w:author="Author">
              <w:tcPr>
                <w:tcW w:w="2290" w:type="dxa"/>
                <w:tcBorders>
                  <w:top w:val="single" w:sz="4" w:space="0" w:color="auto"/>
                </w:tcBorders>
                <w:hideMark/>
              </w:tcPr>
            </w:tcPrChange>
          </w:tcPr>
          <w:p w:rsidR="001B51C5" w:rsidRPr="00E352B7" w:rsidRDefault="001B51C5">
            <w:pPr>
              <w:rPr>
                <w:rFonts w:ascii="Times New Roman" w:hAnsi="Times New Roman" w:cs="Times New Roman"/>
                <w:sz w:val="20"/>
                <w:szCs w:val="20"/>
              </w:rPr>
            </w:pPr>
            <w:r w:rsidRPr="00E352B7">
              <w:rPr>
                <w:rFonts w:ascii="Times New Roman" w:hAnsi="Times New Roman" w:cs="Times New Roman"/>
                <w:sz w:val="20"/>
                <w:szCs w:val="20"/>
              </w:rPr>
              <w:t>Code reinsurer</w:t>
            </w:r>
          </w:p>
        </w:tc>
        <w:tc>
          <w:tcPr>
            <w:tcW w:w="6241" w:type="dxa"/>
            <w:tcBorders>
              <w:top w:val="single" w:sz="4" w:space="0" w:color="auto"/>
            </w:tcBorders>
            <w:hideMark/>
            <w:tcPrChange w:id="132" w:author="Author">
              <w:tcPr>
                <w:tcW w:w="6445" w:type="dxa"/>
                <w:tcBorders>
                  <w:top w:val="single" w:sz="4" w:space="0" w:color="auto"/>
                </w:tcBorders>
                <w:hideMark/>
              </w:tcPr>
            </w:tcPrChange>
          </w:tcPr>
          <w:p w:rsidR="00277294" w:rsidRPr="00E352B7" w:rsidDel="00492534" w:rsidRDefault="00277294" w:rsidP="00F315DB">
            <w:pPr>
              <w:ind w:right="175"/>
              <w:rPr>
                <w:del w:id="133" w:author="Author"/>
                <w:rFonts w:ascii="Times New Roman" w:eastAsia="Times New Roman" w:hAnsi="Times New Roman" w:cs="Times New Roman"/>
                <w:sz w:val="20"/>
                <w:szCs w:val="20"/>
                <w:lang w:eastAsia="en-GB"/>
              </w:rPr>
            </w:pPr>
            <w:r w:rsidRPr="00E352B7">
              <w:rPr>
                <w:rFonts w:ascii="Times New Roman" w:eastAsia="Times New Roman" w:hAnsi="Times New Roman" w:cs="Times New Roman"/>
                <w:sz w:val="20"/>
                <w:szCs w:val="20"/>
                <w:lang w:eastAsia="en-GB"/>
              </w:rPr>
              <w:t>Identification code</w:t>
            </w:r>
            <w:r w:rsidRPr="00E352B7">
              <w:rPr>
                <w:rFonts w:ascii="Times New Roman" w:hAnsi="Times New Roman" w:cs="Times New Roman"/>
                <w:sz w:val="20"/>
                <w:szCs w:val="20"/>
              </w:rPr>
              <w:t xml:space="preserve"> of the reinsurer by this order of priority if existent</w:t>
            </w:r>
            <w:r w:rsidRPr="00E352B7">
              <w:rPr>
                <w:rFonts w:ascii="Times New Roman" w:eastAsia="Times New Roman" w:hAnsi="Times New Roman" w:cs="Times New Roman"/>
                <w:sz w:val="20"/>
                <w:szCs w:val="20"/>
                <w:lang w:eastAsia="en-GB"/>
              </w:rPr>
              <w:t xml:space="preserve">: </w:t>
            </w:r>
            <w:r w:rsidRPr="00E352B7">
              <w:rPr>
                <w:rFonts w:ascii="Times New Roman" w:eastAsia="Times New Roman" w:hAnsi="Times New Roman" w:cs="Times New Roman"/>
                <w:sz w:val="20"/>
                <w:szCs w:val="20"/>
                <w:lang w:eastAsia="en-GB"/>
              </w:rPr>
              <w:br/>
              <w:t xml:space="preserve">- Legal Entity Identifier (LEI); </w:t>
            </w:r>
            <w:r w:rsidRPr="00E352B7">
              <w:rPr>
                <w:rFonts w:ascii="Times New Roman" w:eastAsia="Times New Roman" w:hAnsi="Times New Roman" w:cs="Times New Roman"/>
                <w:sz w:val="20"/>
                <w:szCs w:val="20"/>
                <w:lang w:eastAsia="en-GB"/>
              </w:rPr>
              <w:br/>
            </w:r>
            <w:del w:id="134" w:author="Author">
              <w:r w:rsidRPr="00E352B7" w:rsidDel="00B30E93">
                <w:rPr>
                  <w:rFonts w:ascii="Times New Roman" w:eastAsia="Times New Roman" w:hAnsi="Times New Roman" w:cs="Times New Roman"/>
                  <w:sz w:val="20"/>
                  <w:szCs w:val="20"/>
                  <w:lang w:eastAsia="en-GB"/>
                </w:rPr>
                <w:delText>- Code as published by EIOPA;</w:delText>
              </w:r>
            </w:del>
          </w:p>
          <w:p w:rsidR="00277294" w:rsidRPr="00E352B7" w:rsidRDefault="00277294" w:rsidP="00F315DB">
            <w:pPr>
              <w:ind w:right="175"/>
              <w:rPr>
                <w:rFonts w:ascii="Times New Roman" w:eastAsia="Times New Roman" w:hAnsi="Times New Roman" w:cs="Times New Roman"/>
                <w:sz w:val="20"/>
                <w:szCs w:val="20"/>
                <w:lang w:eastAsia="en-GB"/>
              </w:rPr>
              <w:pPrChange w:id="135" w:author="Author">
                <w:pPr/>
              </w:pPrChange>
            </w:pPr>
            <w:r w:rsidRPr="00E352B7">
              <w:rPr>
                <w:rFonts w:ascii="Times New Roman" w:eastAsia="Times New Roman" w:hAnsi="Times New Roman" w:cs="Times New Roman"/>
                <w:sz w:val="20"/>
                <w:szCs w:val="20"/>
                <w:lang w:eastAsia="en-GB"/>
              </w:rPr>
              <w:t xml:space="preserve">- Specific code attributed by the undertaking </w:t>
            </w:r>
            <w:del w:id="136" w:author="Author">
              <w:r w:rsidRPr="00E352B7" w:rsidDel="00492534">
                <w:rPr>
                  <w:rFonts w:ascii="Times New Roman" w:eastAsia="Times New Roman" w:hAnsi="Times New Roman" w:cs="Times New Roman"/>
                  <w:sz w:val="20"/>
                  <w:szCs w:val="20"/>
                  <w:lang w:eastAsia="en-GB"/>
                </w:rPr>
                <w:delText xml:space="preserve">(if </w:delText>
              </w:r>
              <w:r w:rsidRPr="00E352B7" w:rsidDel="00B30E93">
                <w:rPr>
                  <w:rFonts w:ascii="Times New Roman" w:eastAsia="Times New Roman" w:hAnsi="Times New Roman" w:cs="Times New Roman"/>
                  <w:sz w:val="20"/>
                  <w:szCs w:val="20"/>
                  <w:lang w:eastAsia="en-GB"/>
                </w:rPr>
                <w:delText>none of the above are</w:delText>
              </w:r>
            </w:del>
            <w:ins w:id="137" w:author="Author">
              <w:del w:id="138" w:author="Author">
                <w:r w:rsidR="00B30E93" w:rsidDel="00492534">
                  <w:rPr>
                    <w:rFonts w:ascii="Times New Roman" w:eastAsia="Times New Roman" w:hAnsi="Times New Roman" w:cs="Times New Roman"/>
                    <w:sz w:val="20"/>
                    <w:szCs w:val="20"/>
                    <w:lang w:eastAsia="en-GB"/>
                  </w:rPr>
                  <w:delText>LEI is not</w:delText>
                </w:r>
              </w:del>
            </w:ins>
            <w:del w:id="139" w:author="Author">
              <w:r w:rsidRPr="00E352B7" w:rsidDel="00492534">
                <w:rPr>
                  <w:rFonts w:ascii="Times New Roman" w:eastAsia="Times New Roman" w:hAnsi="Times New Roman" w:cs="Times New Roman"/>
                  <w:sz w:val="20"/>
                  <w:szCs w:val="20"/>
                  <w:lang w:eastAsia="en-GB"/>
                </w:rPr>
                <w:delText xml:space="preserve"> available)</w:delText>
              </w:r>
            </w:del>
          </w:p>
          <w:p w:rsidR="001B51C5" w:rsidRPr="00E352B7" w:rsidRDefault="001B51C5" w:rsidP="00277294">
            <w:pPr>
              <w:rPr>
                <w:rFonts w:ascii="Times New Roman" w:hAnsi="Times New Roman" w:cs="Times New Roman"/>
                <w:sz w:val="20"/>
                <w:szCs w:val="20"/>
              </w:rPr>
            </w:pPr>
          </w:p>
        </w:tc>
      </w:tr>
      <w:tr w:rsidR="00E352B7" w:rsidRPr="00E352B7" w:rsidTr="00F315DB">
        <w:trPr>
          <w:trHeight w:val="1315"/>
          <w:trPrChange w:id="140" w:author="Author">
            <w:trPr>
              <w:trHeight w:val="1315"/>
            </w:trPr>
          </w:trPrChange>
        </w:trPr>
        <w:tc>
          <w:tcPr>
            <w:tcW w:w="1283" w:type="dxa"/>
            <w:tcPrChange w:id="141" w:author="Author">
              <w:tcPr>
                <w:tcW w:w="1079" w:type="dxa"/>
              </w:tcPr>
            </w:tcPrChange>
          </w:tcPr>
          <w:p w:rsidR="00E819E2" w:rsidRPr="00E352B7" w:rsidRDefault="00E819E2" w:rsidP="00B30E93">
            <w:pPr>
              <w:rPr>
                <w:rFonts w:ascii="Times New Roman" w:hAnsi="Times New Roman" w:cs="Times New Roman"/>
                <w:sz w:val="20"/>
                <w:szCs w:val="20"/>
              </w:rPr>
            </w:pPr>
            <w:del w:id="142" w:author="Author">
              <w:r w:rsidRPr="00E352B7" w:rsidDel="00B30E93">
                <w:rPr>
                  <w:rFonts w:ascii="Times New Roman" w:hAnsi="Times New Roman" w:cs="Times New Roman"/>
                  <w:sz w:val="20"/>
                  <w:szCs w:val="20"/>
                </w:rPr>
                <w:delText>C0160</w:delText>
              </w:r>
            </w:del>
            <w:ins w:id="143" w:author="Author">
              <w:r w:rsidR="00B30E93" w:rsidRPr="00E352B7">
                <w:rPr>
                  <w:rFonts w:ascii="Times New Roman" w:hAnsi="Times New Roman" w:cs="Times New Roman"/>
                  <w:sz w:val="20"/>
                  <w:szCs w:val="20"/>
                </w:rPr>
                <w:t>C01</w:t>
              </w:r>
              <w:r w:rsidR="00B30E93">
                <w:rPr>
                  <w:rFonts w:ascii="Times New Roman" w:hAnsi="Times New Roman" w:cs="Times New Roman"/>
                  <w:sz w:val="20"/>
                  <w:szCs w:val="20"/>
                </w:rPr>
                <w:t>7</w:t>
              </w:r>
              <w:r w:rsidR="00B30E93" w:rsidRPr="00E352B7">
                <w:rPr>
                  <w:rFonts w:ascii="Times New Roman" w:hAnsi="Times New Roman" w:cs="Times New Roman"/>
                  <w:sz w:val="20"/>
                  <w:szCs w:val="20"/>
                </w:rPr>
                <w:t>0</w:t>
              </w:r>
            </w:ins>
          </w:p>
        </w:tc>
        <w:tc>
          <w:tcPr>
            <w:tcW w:w="2290" w:type="dxa"/>
            <w:tcPrChange w:id="144" w:author="Author">
              <w:tcPr>
                <w:tcW w:w="2290" w:type="dxa"/>
              </w:tcPr>
            </w:tcPrChange>
          </w:tcPr>
          <w:p w:rsidR="00277294" w:rsidRPr="00E352B7" w:rsidRDefault="00277294" w:rsidP="003C5DD9">
            <w:pPr>
              <w:ind w:right="-1286"/>
              <w:rPr>
                <w:rFonts w:ascii="Times New Roman" w:hAnsi="Times New Roman" w:cs="Times New Roman"/>
                <w:sz w:val="20"/>
                <w:szCs w:val="20"/>
              </w:rPr>
            </w:pPr>
            <w:r w:rsidRPr="00E352B7">
              <w:rPr>
                <w:rFonts w:ascii="Times New Roman" w:hAnsi="Times New Roman" w:cs="Times New Roman"/>
                <w:sz w:val="20"/>
                <w:szCs w:val="20"/>
              </w:rPr>
              <w:t xml:space="preserve">Type of code </w:t>
            </w:r>
          </w:p>
          <w:p w:rsidR="00277294" w:rsidRPr="00E352B7" w:rsidRDefault="00861A30">
            <w:pPr>
              <w:rPr>
                <w:rFonts w:ascii="Times New Roman" w:hAnsi="Times New Roman" w:cs="Times New Roman"/>
                <w:sz w:val="20"/>
                <w:szCs w:val="20"/>
              </w:rPr>
            </w:pPr>
            <w:r w:rsidRPr="00E352B7">
              <w:rPr>
                <w:rFonts w:ascii="Times New Roman" w:hAnsi="Times New Roman" w:cs="Times New Roman"/>
                <w:sz w:val="20"/>
                <w:szCs w:val="20"/>
              </w:rPr>
              <w:t>R</w:t>
            </w:r>
            <w:r w:rsidR="00277294" w:rsidRPr="00E352B7">
              <w:rPr>
                <w:rFonts w:ascii="Times New Roman" w:hAnsi="Times New Roman" w:cs="Times New Roman"/>
                <w:sz w:val="20"/>
                <w:szCs w:val="20"/>
              </w:rPr>
              <w:t>einsurer</w:t>
            </w:r>
          </w:p>
        </w:tc>
        <w:tc>
          <w:tcPr>
            <w:tcW w:w="6241" w:type="dxa"/>
            <w:tcPrChange w:id="145" w:author="Author">
              <w:tcPr>
                <w:tcW w:w="6445" w:type="dxa"/>
              </w:tcPr>
            </w:tcPrChange>
          </w:tcPr>
          <w:p w:rsidR="00EB6480" w:rsidRPr="00E352B7" w:rsidDel="00492534" w:rsidRDefault="00277294" w:rsidP="003C5DD9">
            <w:pPr>
              <w:ind w:right="175"/>
              <w:rPr>
                <w:del w:id="146" w:author="Author"/>
                <w:rFonts w:ascii="Times New Roman" w:eastAsia="Times New Roman" w:hAnsi="Times New Roman" w:cs="Times New Roman"/>
                <w:sz w:val="20"/>
                <w:szCs w:val="20"/>
                <w:lang w:eastAsia="en-GB"/>
              </w:rPr>
            </w:pPr>
            <w:r w:rsidRPr="00E352B7">
              <w:rPr>
                <w:rFonts w:ascii="Times New Roman" w:eastAsia="Times New Roman" w:hAnsi="Times New Roman" w:cs="Times New Roman"/>
                <w:sz w:val="20"/>
                <w:szCs w:val="20"/>
                <w:lang w:eastAsia="en-GB"/>
              </w:rPr>
              <w:t>Identification of the code used in item “Code reinsurer”</w:t>
            </w:r>
            <w:r w:rsidR="00BD1C76" w:rsidRPr="00E352B7">
              <w:rPr>
                <w:rFonts w:ascii="Times New Roman" w:eastAsia="Times New Roman" w:hAnsi="Times New Roman" w:cs="Times New Roman"/>
                <w:sz w:val="20"/>
                <w:szCs w:val="20"/>
                <w:lang w:eastAsia="en-GB"/>
              </w:rPr>
              <w:t xml:space="preserve">. </w:t>
            </w:r>
            <w:r w:rsidR="00BD1C76" w:rsidRPr="00E352B7">
              <w:rPr>
                <w:rFonts w:ascii="Times New Roman" w:hAnsi="Times New Roman" w:cs="Times New Roman"/>
                <w:sz w:val="20"/>
                <w:szCs w:val="20"/>
              </w:rPr>
              <w:t>The following closed list shall be used:</w:t>
            </w:r>
            <w:r w:rsidRPr="00E352B7">
              <w:rPr>
                <w:rFonts w:ascii="Times New Roman" w:eastAsia="Times New Roman" w:hAnsi="Times New Roman" w:cs="Times New Roman"/>
                <w:sz w:val="20"/>
                <w:szCs w:val="20"/>
                <w:lang w:eastAsia="en-GB"/>
              </w:rPr>
              <w:br/>
            </w:r>
            <w:r w:rsidR="000D1601" w:rsidRPr="00E352B7">
              <w:rPr>
                <w:rFonts w:ascii="Times New Roman" w:eastAsia="Times New Roman" w:hAnsi="Times New Roman" w:cs="Times New Roman"/>
                <w:sz w:val="20"/>
                <w:szCs w:val="20"/>
                <w:lang w:eastAsia="en-GB"/>
              </w:rPr>
              <w:t xml:space="preserve">1 </w:t>
            </w:r>
            <w:r w:rsidR="00EB6480" w:rsidRPr="00E352B7">
              <w:rPr>
                <w:rFonts w:ascii="Times New Roman" w:eastAsia="Times New Roman" w:hAnsi="Times New Roman" w:cs="Times New Roman"/>
                <w:sz w:val="20"/>
                <w:szCs w:val="20"/>
                <w:lang w:eastAsia="en-GB"/>
              </w:rPr>
              <w:t>–</w:t>
            </w:r>
            <w:r w:rsidRPr="00E352B7">
              <w:rPr>
                <w:rFonts w:ascii="Times New Roman" w:eastAsia="Times New Roman" w:hAnsi="Times New Roman" w:cs="Times New Roman"/>
                <w:sz w:val="20"/>
                <w:szCs w:val="20"/>
                <w:lang w:eastAsia="en-GB"/>
              </w:rPr>
              <w:t xml:space="preserve"> LEI </w:t>
            </w:r>
            <w:r w:rsidRPr="00E352B7">
              <w:rPr>
                <w:rFonts w:ascii="Times New Roman" w:eastAsia="Times New Roman" w:hAnsi="Times New Roman" w:cs="Times New Roman"/>
                <w:sz w:val="20"/>
                <w:szCs w:val="20"/>
                <w:lang w:eastAsia="en-GB"/>
              </w:rPr>
              <w:br/>
            </w:r>
            <w:del w:id="147" w:author="Author">
              <w:r w:rsidR="00EB6480" w:rsidRPr="00E352B7" w:rsidDel="00B30E93">
                <w:rPr>
                  <w:rFonts w:ascii="Times New Roman" w:eastAsia="Times New Roman" w:hAnsi="Times New Roman" w:cs="Times New Roman"/>
                  <w:sz w:val="20"/>
                  <w:szCs w:val="20"/>
                  <w:lang w:eastAsia="en-GB"/>
                </w:rPr>
                <w:delText>2</w:delText>
              </w:r>
              <w:r w:rsidR="000D1601" w:rsidRPr="00E352B7" w:rsidDel="00B30E93">
                <w:rPr>
                  <w:rFonts w:ascii="Times New Roman" w:eastAsia="Times New Roman" w:hAnsi="Times New Roman" w:cs="Times New Roman"/>
                  <w:sz w:val="20"/>
                  <w:szCs w:val="20"/>
                  <w:lang w:eastAsia="en-GB"/>
                </w:rPr>
                <w:delText xml:space="preserve"> </w:delText>
              </w:r>
              <w:r w:rsidR="00EB6480" w:rsidRPr="00E352B7" w:rsidDel="00B30E93">
                <w:rPr>
                  <w:rFonts w:ascii="Times New Roman" w:eastAsia="Times New Roman" w:hAnsi="Times New Roman" w:cs="Times New Roman"/>
                  <w:sz w:val="20"/>
                  <w:szCs w:val="20"/>
                  <w:lang w:eastAsia="en-GB"/>
                </w:rPr>
                <w:delText>–</w:delText>
              </w:r>
              <w:r w:rsidRPr="00E352B7" w:rsidDel="00B30E93">
                <w:rPr>
                  <w:rFonts w:ascii="Times New Roman" w:eastAsia="Times New Roman" w:hAnsi="Times New Roman" w:cs="Times New Roman"/>
                  <w:sz w:val="20"/>
                  <w:szCs w:val="20"/>
                  <w:lang w:eastAsia="en-GB"/>
                </w:rPr>
                <w:delText xml:space="preserve"> EIOPA</w:delText>
              </w:r>
            </w:del>
          </w:p>
          <w:p w:rsidR="00277294" w:rsidRPr="00E352B7" w:rsidRDefault="00EB6480" w:rsidP="003C5DD9">
            <w:pPr>
              <w:ind w:right="175"/>
              <w:rPr>
                <w:rFonts w:ascii="Times New Roman" w:eastAsia="Times New Roman" w:hAnsi="Times New Roman" w:cs="Times New Roman"/>
                <w:sz w:val="20"/>
                <w:szCs w:val="20"/>
                <w:lang w:eastAsia="en-GB"/>
              </w:rPr>
            </w:pPr>
            <w:del w:id="148" w:author="Author">
              <w:r w:rsidRPr="00E352B7" w:rsidDel="00B30E93">
                <w:rPr>
                  <w:rFonts w:ascii="Times New Roman" w:eastAsia="Times New Roman" w:hAnsi="Times New Roman" w:cs="Times New Roman"/>
                  <w:sz w:val="20"/>
                  <w:szCs w:val="20"/>
                  <w:lang w:eastAsia="en-GB"/>
                </w:rPr>
                <w:delText xml:space="preserve">3 </w:delText>
              </w:r>
            </w:del>
            <w:ins w:id="149" w:author="Author">
              <w:r w:rsidR="00B30E93">
                <w:rPr>
                  <w:rFonts w:ascii="Times New Roman" w:eastAsia="Times New Roman" w:hAnsi="Times New Roman" w:cs="Times New Roman"/>
                  <w:sz w:val="20"/>
                  <w:szCs w:val="20"/>
                  <w:lang w:eastAsia="en-GB"/>
                </w:rPr>
                <w:t>2</w:t>
              </w:r>
              <w:r w:rsidR="00B30E93" w:rsidRPr="00E352B7">
                <w:rPr>
                  <w:rFonts w:ascii="Times New Roman" w:eastAsia="Times New Roman" w:hAnsi="Times New Roman" w:cs="Times New Roman"/>
                  <w:sz w:val="20"/>
                  <w:szCs w:val="20"/>
                  <w:lang w:eastAsia="en-GB"/>
                </w:rPr>
                <w:t xml:space="preserve"> </w:t>
              </w:r>
            </w:ins>
            <w:r w:rsidRPr="00E352B7">
              <w:rPr>
                <w:rFonts w:ascii="Times New Roman" w:eastAsia="Times New Roman" w:hAnsi="Times New Roman" w:cs="Times New Roman"/>
                <w:sz w:val="20"/>
                <w:szCs w:val="20"/>
                <w:lang w:eastAsia="en-GB"/>
              </w:rPr>
              <w:t>–</w:t>
            </w:r>
            <w:r w:rsidR="00277294" w:rsidRPr="00E352B7">
              <w:rPr>
                <w:rFonts w:ascii="Times New Roman" w:eastAsia="Times New Roman" w:hAnsi="Times New Roman" w:cs="Times New Roman"/>
                <w:sz w:val="20"/>
                <w:szCs w:val="20"/>
                <w:lang w:eastAsia="en-GB"/>
              </w:rPr>
              <w:t xml:space="preserve"> Specific code</w:t>
            </w:r>
          </w:p>
          <w:p w:rsidR="00277294" w:rsidRPr="00E352B7" w:rsidRDefault="00277294">
            <w:pPr>
              <w:rPr>
                <w:rFonts w:ascii="Times New Roman" w:hAnsi="Times New Roman" w:cs="Times New Roman"/>
                <w:sz w:val="20"/>
                <w:szCs w:val="20"/>
              </w:rPr>
            </w:pPr>
          </w:p>
        </w:tc>
      </w:tr>
      <w:tr w:rsidR="00E352B7" w:rsidRPr="00E352B7" w:rsidTr="00F315DB">
        <w:trPr>
          <w:trHeight w:val="416"/>
          <w:trPrChange w:id="150" w:author="Author">
            <w:trPr>
              <w:trHeight w:val="416"/>
            </w:trPr>
          </w:trPrChange>
        </w:trPr>
        <w:tc>
          <w:tcPr>
            <w:tcW w:w="1283" w:type="dxa"/>
            <w:hideMark/>
            <w:tcPrChange w:id="151" w:author="Author">
              <w:tcPr>
                <w:tcW w:w="1079" w:type="dxa"/>
                <w:hideMark/>
              </w:tcPr>
            </w:tcPrChange>
          </w:tcPr>
          <w:p w:rsidR="00A51731" w:rsidRPr="00E352B7" w:rsidRDefault="00A51731" w:rsidP="00277294">
            <w:pPr>
              <w:rPr>
                <w:rFonts w:ascii="Times New Roman" w:hAnsi="Times New Roman" w:cs="Times New Roman"/>
                <w:sz w:val="20"/>
                <w:szCs w:val="20"/>
              </w:rPr>
            </w:pPr>
            <w:del w:id="152" w:author="Author">
              <w:r w:rsidRPr="00E352B7" w:rsidDel="00B30E93">
                <w:rPr>
                  <w:rFonts w:ascii="Times New Roman" w:hAnsi="Times New Roman" w:cs="Times New Roman"/>
                  <w:sz w:val="20"/>
                  <w:szCs w:val="20"/>
                </w:rPr>
                <w:delText>C0170</w:delText>
              </w:r>
            </w:del>
            <w:ins w:id="153" w:author="Author">
              <w:r w:rsidR="00B30E93" w:rsidRPr="00E352B7">
                <w:rPr>
                  <w:rFonts w:ascii="Times New Roman" w:hAnsi="Times New Roman" w:cs="Times New Roman"/>
                  <w:sz w:val="20"/>
                  <w:szCs w:val="20"/>
                </w:rPr>
                <w:t>C01</w:t>
              </w:r>
              <w:r w:rsidR="00B30E93">
                <w:rPr>
                  <w:rFonts w:ascii="Times New Roman" w:hAnsi="Times New Roman" w:cs="Times New Roman"/>
                  <w:sz w:val="20"/>
                  <w:szCs w:val="20"/>
                </w:rPr>
                <w:t>8</w:t>
              </w:r>
              <w:r w:rsidR="00B30E93" w:rsidRPr="00E352B7">
                <w:rPr>
                  <w:rFonts w:ascii="Times New Roman" w:hAnsi="Times New Roman" w:cs="Times New Roman"/>
                  <w:sz w:val="20"/>
                  <w:szCs w:val="20"/>
                </w:rPr>
                <w:t>0</w:t>
              </w:r>
            </w:ins>
          </w:p>
          <w:p w:rsidR="00A51731" w:rsidRPr="00E352B7" w:rsidRDefault="00A51731" w:rsidP="00277294">
            <w:pPr>
              <w:rPr>
                <w:rFonts w:ascii="Times New Roman" w:hAnsi="Times New Roman" w:cs="Times New Roman"/>
                <w:sz w:val="20"/>
                <w:szCs w:val="20"/>
              </w:rPr>
            </w:pPr>
            <w:r w:rsidRPr="00E352B7">
              <w:rPr>
                <w:rFonts w:ascii="Times New Roman" w:hAnsi="Times New Roman" w:cs="Times New Roman"/>
                <w:sz w:val="20"/>
                <w:szCs w:val="20"/>
              </w:rPr>
              <w:t>(C1)</w:t>
            </w:r>
          </w:p>
        </w:tc>
        <w:tc>
          <w:tcPr>
            <w:tcW w:w="2290" w:type="dxa"/>
            <w:hideMark/>
            <w:tcPrChange w:id="154" w:author="Author">
              <w:tcPr>
                <w:tcW w:w="2290" w:type="dxa"/>
                <w:hideMark/>
              </w:tcPr>
            </w:tcPrChange>
          </w:tcPr>
          <w:p w:rsidR="00A51731" w:rsidRPr="00E352B7" w:rsidRDefault="00A51731">
            <w:pPr>
              <w:rPr>
                <w:rFonts w:ascii="Times New Roman" w:hAnsi="Times New Roman" w:cs="Times New Roman"/>
                <w:sz w:val="20"/>
                <w:szCs w:val="20"/>
              </w:rPr>
            </w:pPr>
            <w:r w:rsidRPr="00E352B7">
              <w:rPr>
                <w:rFonts w:ascii="Times New Roman" w:hAnsi="Times New Roman" w:cs="Times New Roman"/>
                <w:sz w:val="20"/>
                <w:szCs w:val="20"/>
              </w:rPr>
              <w:t>Legal name reinsurer</w:t>
            </w:r>
          </w:p>
        </w:tc>
        <w:tc>
          <w:tcPr>
            <w:tcW w:w="6241" w:type="dxa"/>
            <w:hideMark/>
            <w:tcPrChange w:id="155" w:author="Author">
              <w:tcPr>
                <w:tcW w:w="6445" w:type="dxa"/>
                <w:hideMark/>
              </w:tcPr>
            </w:tcPrChange>
          </w:tcPr>
          <w:p w:rsidR="00A51731" w:rsidRPr="00E352B7" w:rsidRDefault="00A51731">
            <w:pPr>
              <w:rPr>
                <w:rFonts w:ascii="Times New Roman" w:hAnsi="Times New Roman" w:cs="Times New Roman"/>
                <w:sz w:val="20"/>
                <w:szCs w:val="20"/>
              </w:rPr>
            </w:pPr>
            <w:r w:rsidRPr="00E352B7">
              <w:rPr>
                <w:rFonts w:ascii="Times New Roman" w:hAnsi="Times New Roman" w:cs="Times New Roman"/>
                <w:sz w:val="20"/>
                <w:szCs w:val="20"/>
              </w:rPr>
              <w:t>Legal name of the reinsurer to whom the underwriting risk has been transferred. The official name of the risk-carrier reinsurer is stated in the reinsurance contract. It is not permitted to fill in the name of a reinsurance broker. Nor is it permitted to state a general or incomplete name as international reinsurers have several operating companies that may be based in different countries.</w:t>
            </w:r>
          </w:p>
          <w:p w:rsidR="00A51731" w:rsidRPr="00E352B7" w:rsidRDefault="00A51731">
            <w:pPr>
              <w:rPr>
                <w:rFonts w:ascii="Times New Roman" w:hAnsi="Times New Roman" w:cs="Times New Roman"/>
                <w:sz w:val="20"/>
                <w:szCs w:val="20"/>
              </w:rPr>
            </w:pPr>
            <w:r w:rsidRPr="00E352B7">
              <w:rPr>
                <w:rFonts w:ascii="Times New Roman" w:hAnsi="Times New Roman" w:cs="Times New Roman"/>
                <w:sz w:val="20"/>
                <w:szCs w:val="20"/>
              </w:rPr>
              <w:t>In case of pooling arrangements, the name of the Pool (or Pool manager) can be filled only if the Pool is a legal entity.</w:t>
            </w:r>
          </w:p>
        </w:tc>
      </w:tr>
      <w:tr w:rsidR="00E352B7" w:rsidRPr="00E352B7" w:rsidTr="00F315DB">
        <w:trPr>
          <w:trHeight w:val="557"/>
          <w:trPrChange w:id="156" w:author="Author">
            <w:trPr>
              <w:trHeight w:val="557"/>
            </w:trPr>
          </w:trPrChange>
        </w:trPr>
        <w:tc>
          <w:tcPr>
            <w:tcW w:w="1283" w:type="dxa"/>
            <w:hideMark/>
            <w:tcPrChange w:id="157" w:author="Author">
              <w:tcPr>
                <w:tcW w:w="1079" w:type="dxa"/>
                <w:hideMark/>
              </w:tcPr>
            </w:tcPrChange>
          </w:tcPr>
          <w:p w:rsidR="004A3D63" w:rsidRPr="00E352B7" w:rsidRDefault="004A3D63" w:rsidP="00277294">
            <w:pPr>
              <w:rPr>
                <w:rFonts w:ascii="Times New Roman" w:hAnsi="Times New Roman" w:cs="Times New Roman"/>
                <w:sz w:val="20"/>
                <w:szCs w:val="20"/>
              </w:rPr>
            </w:pPr>
            <w:del w:id="158" w:author="Author">
              <w:r w:rsidRPr="00E352B7" w:rsidDel="00B30E93">
                <w:rPr>
                  <w:rFonts w:ascii="Times New Roman" w:hAnsi="Times New Roman" w:cs="Times New Roman"/>
                  <w:sz w:val="20"/>
                  <w:szCs w:val="20"/>
                </w:rPr>
                <w:delText>C0180</w:delText>
              </w:r>
            </w:del>
            <w:ins w:id="159" w:author="Author">
              <w:r w:rsidR="00B30E93" w:rsidRPr="00E352B7">
                <w:rPr>
                  <w:rFonts w:ascii="Times New Roman" w:hAnsi="Times New Roman" w:cs="Times New Roman"/>
                  <w:sz w:val="20"/>
                  <w:szCs w:val="20"/>
                </w:rPr>
                <w:t>C01</w:t>
              </w:r>
              <w:r w:rsidR="00B30E93">
                <w:rPr>
                  <w:rFonts w:ascii="Times New Roman" w:hAnsi="Times New Roman" w:cs="Times New Roman"/>
                  <w:sz w:val="20"/>
                  <w:szCs w:val="20"/>
                </w:rPr>
                <w:t>9</w:t>
              </w:r>
              <w:r w:rsidR="00B30E93" w:rsidRPr="00E352B7">
                <w:rPr>
                  <w:rFonts w:ascii="Times New Roman" w:hAnsi="Times New Roman" w:cs="Times New Roman"/>
                  <w:sz w:val="20"/>
                  <w:szCs w:val="20"/>
                </w:rPr>
                <w:t>0</w:t>
              </w:r>
            </w:ins>
          </w:p>
          <w:p w:rsidR="00861A30" w:rsidRPr="00E352B7" w:rsidRDefault="00E66758" w:rsidP="00277294">
            <w:pPr>
              <w:rPr>
                <w:rFonts w:ascii="Times New Roman" w:hAnsi="Times New Roman" w:cs="Times New Roman"/>
                <w:sz w:val="20"/>
                <w:szCs w:val="20"/>
              </w:rPr>
            </w:pPr>
            <w:r w:rsidRPr="00E352B7">
              <w:rPr>
                <w:rFonts w:ascii="Times New Roman" w:hAnsi="Times New Roman" w:cs="Times New Roman"/>
                <w:sz w:val="20"/>
                <w:szCs w:val="20"/>
              </w:rPr>
              <w:t>(</w:t>
            </w:r>
            <w:r w:rsidR="00861A30" w:rsidRPr="00E352B7">
              <w:rPr>
                <w:rFonts w:ascii="Times New Roman" w:hAnsi="Times New Roman" w:cs="Times New Roman"/>
                <w:sz w:val="20"/>
                <w:szCs w:val="20"/>
              </w:rPr>
              <w:t>D1</w:t>
            </w:r>
            <w:r w:rsidRPr="00E352B7">
              <w:rPr>
                <w:rFonts w:ascii="Times New Roman" w:hAnsi="Times New Roman" w:cs="Times New Roman"/>
                <w:sz w:val="20"/>
                <w:szCs w:val="20"/>
              </w:rPr>
              <w:t>)</w:t>
            </w:r>
          </w:p>
          <w:p w:rsidR="00861A30" w:rsidRPr="00E352B7" w:rsidRDefault="00861A30" w:rsidP="008572A1">
            <w:pPr>
              <w:rPr>
                <w:rFonts w:ascii="Times New Roman" w:hAnsi="Times New Roman" w:cs="Times New Roman"/>
                <w:sz w:val="20"/>
                <w:szCs w:val="20"/>
              </w:rPr>
            </w:pPr>
            <w:r w:rsidRPr="00E352B7">
              <w:rPr>
                <w:rFonts w:ascii="Times New Roman" w:hAnsi="Times New Roman" w:cs="Times New Roman"/>
                <w:sz w:val="20"/>
                <w:szCs w:val="20"/>
              </w:rPr>
              <w:t> </w:t>
            </w:r>
          </w:p>
        </w:tc>
        <w:tc>
          <w:tcPr>
            <w:tcW w:w="2290" w:type="dxa"/>
            <w:hideMark/>
            <w:tcPrChange w:id="160" w:author="Author">
              <w:tcPr>
                <w:tcW w:w="2290" w:type="dxa"/>
                <w:hideMark/>
              </w:tcPr>
            </w:tcPrChange>
          </w:tcPr>
          <w:p w:rsidR="00861A30" w:rsidRPr="00E352B7" w:rsidRDefault="00861A30">
            <w:pPr>
              <w:rPr>
                <w:rFonts w:ascii="Times New Roman" w:hAnsi="Times New Roman" w:cs="Times New Roman"/>
                <w:sz w:val="20"/>
                <w:szCs w:val="20"/>
              </w:rPr>
            </w:pPr>
            <w:r w:rsidRPr="00E352B7">
              <w:rPr>
                <w:rFonts w:ascii="Times New Roman" w:hAnsi="Times New Roman" w:cs="Times New Roman"/>
                <w:sz w:val="20"/>
                <w:szCs w:val="20"/>
              </w:rPr>
              <w:t>Type of reinsurer</w:t>
            </w:r>
          </w:p>
          <w:p w:rsidR="00861A30" w:rsidRPr="00E352B7" w:rsidRDefault="00861A30" w:rsidP="002C10F0">
            <w:pPr>
              <w:rPr>
                <w:rFonts w:ascii="Times New Roman" w:hAnsi="Times New Roman" w:cs="Times New Roman"/>
                <w:sz w:val="20"/>
                <w:szCs w:val="20"/>
              </w:rPr>
            </w:pPr>
            <w:r w:rsidRPr="00E352B7">
              <w:rPr>
                <w:rFonts w:ascii="Times New Roman" w:hAnsi="Times New Roman" w:cs="Times New Roman"/>
                <w:sz w:val="20"/>
                <w:szCs w:val="20"/>
              </w:rPr>
              <w:t> </w:t>
            </w:r>
          </w:p>
        </w:tc>
        <w:tc>
          <w:tcPr>
            <w:tcW w:w="6241" w:type="dxa"/>
            <w:hideMark/>
            <w:tcPrChange w:id="161" w:author="Author">
              <w:tcPr>
                <w:tcW w:w="6445" w:type="dxa"/>
                <w:hideMark/>
              </w:tcPr>
            </w:tcPrChange>
          </w:tcPr>
          <w:p w:rsidR="00861A30" w:rsidRPr="00E352B7" w:rsidRDefault="00861A30">
            <w:pPr>
              <w:rPr>
                <w:rFonts w:ascii="Times New Roman" w:hAnsi="Times New Roman" w:cs="Times New Roman"/>
                <w:sz w:val="20"/>
                <w:szCs w:val="20"/>
              </w:rPr>
            </w:pPr>
            <w:r w:rsidRPr="00E352B7">
              <w:rPr>
                <w:rFonts w:ascii="Times New Roman" w:hAnsi="Times New Roman" w:cs="Times New Roman"/>
                <w:sz w:val="20"/>
                <w:szCs w:val="20"/>
              </w:rPr>
              <w:t>Type of reinsurer to whom the underwriting risk has been transferred.</w:t>
            </w:r>
          </w:p>
          <w:p w:rsidR="00861A30" w:rsidRPr="00E352B7" w:rsidRDefault="00861A30" w:rsidP="00277294">
            <w:pPr>
              <w:ind w:right="175"/>
              <w:rPr>
                <w:rFonts w:ascii="Times New Roman" w:hAnsi="Times New Roman" w:cs="Times New Roman"/>
                <w:sz w:val="20"/>
                <w:szCs w:val="20"/>
              </w:rPr>
            </w:pPr>
            <w:r w:rsidRPr="00E352B7">
              <w:rPr>
                <w:rFonts w:ascii="Times New Roman" w:hAnsi="Times New Roman" w:cs="Times New Roman"/>
                <w:sz w:val="20"/>
                <w:szCs w:val="20"/>
              </w:rPr>
              <w:t>The following close</w:t>
            </w:r>
            <w:r w:rsidR="007B7163" w:rsidRPr="00E352B7">
              <w:rPr>
                <w:rFonts w:ascii="Times New Roman" w:hAnsi="Times New Roman" w:cs="Times New Roman"/>
                <w:sz w:val="20"/>
                <w:szCs w:val="20"/>
              </w:rPr>
              <w:t>d</w:t>
            </w:r>
            <w:r w:rsidRPr="00E352B7">
              <w:rPr>
                <w:rFonts w:ascii="Times New Roman" w:hAnsi="Times New Roman" w:cs="Times New Roman"/>
                <w:sz w:val="20"/>
                <w:szCs w:val="20"/>
              </w:rPr>
              <w:t xml:space="preserve"> list </w:t>
            </w:r>
            <w:r w:rsidR="00F95A54" w:rsidRPr="00E352B7">
              <w:rPr>
                <w:rFonts w:ascii="Times New Roman" w:hAnsi="Times New Roman" w:cs="Times New Roman"/>
                <w:sz w:val="20"/>
                <w:szCs w:val="20"/>
              </w:rPr>
              <w:t>shall</w:t>
            </w:r>
            <w:r w:rsidRPr="00E352B7">
              <w:rPr>
                <w:rFonts w:ascii="Times New Roman" w:hAnsi="Times New Roman" w:cs="Times New Roman"/>
                <w:sz w:val="20"/>
                <w:szCs w:val="20"/>
              </w:rPr>
              <w:t xml:space="preserve"> be used: </w:t>
            </w:r>
          </w:p>
          <w:p w:rsidR="00861A30" w:rsidRPr="00E352B7" w:rsidRDefault="007B7163" w:rsidP="00E352B7">
            <w:pPr>
              <w:ind w:left="50" w:right="175"/>
              <w:rPr>
                <w:rFonts w:ascii="Times New Roman" w:hAnsi="Times New Roman" w:cs="Times New Roman"/>
                <w:sz w:val="20"/>
                <w:szCs w:val="20"/>
              </w:rPr>
            </w:pPr>
            <w:r w:rsidRPr="00E352B7">
              <w:rPr>
                <w:rFonts w:ascii="Times New Roman" w:hAnsi="Times New Roman" w:cs="Times New Roman"/>
                <w:sz w:val="20"/>
                <w:szCs w:val="20"/>
              </w:rPr>
              <w:t xml:space="preserve">1 </w:t>
            </w:r>
            <w:r w:rsidR="00861A30" w:rsidRPr="00E352B7">
              <w:rPr>
                <w:rFonts w:ascii="Times New Roman" w:hAnsi="Times New Roman" w:cs="Times New Roman"/>
                <w:sz w:val="20"/>
                <w:szCs w:val="20"/>
              </w:rPr>
              <w:t>- Direct Life insurer</w:t>
            </w:r>
            <w:r w:rsidR="00861A30" w:rsidRPr="00E352B7">
              <w:rPr>
                <w:rFonts w:ascii="Times New Roman" w:hAnsi="Times New Roman" w:cs="Times New Roman"/>
                <w:sz w:val="20"/>
                <w:szCs w:val="20"/>
              </w:rPr>
              <w:br/>
            </w:r>
            <w:r w:rsidRPr="00E352B7">
              <w:rPr>
                <w:rFonts w:ascii="Times New Roman" w:hAnsi="Times New Roman" w:cs="Times New Roman"/>
                <w:sz w:val="20"/>
                <w:szCs w:val="20"/>
              </w:rPr>
              <w:t xml:space="preserve">2 </w:t>
            </w:r>
            <w:r w:rsidR="00861A30" w:rsidRPr="00E352B7">
              <w:rPr>
                <w:rFonts w:ascii="Times New Roman" w:hAnsi="Times New Roman" w:cs="Times New Roman"/>
                <w:sz w:val="20"/>
                <w:szCs w:val="20"/>
              </w:rPr>
              <w:t>- Direct Non-life insurer</w:t>
            </w:r>
            <w:r w:rsidR="00861A30" w:rsidRPr="00E352B7">
              <w:rPr>
                <w:rFonts w:ascii="Times New Roman" w:hAnsi="Times New Roman" w:cs="Times New Roman"/>
                <w:sz w:val="20"/>
                <w:szCs w:val="20"/>
              </w:rPr>
              <w:br/>
            </w:r>
            <w:r w:rsidRPr="00E352B7">
              <w:rPr>
                <w:rFonts w:ascii="Times New Roman" w:hAnsi="Times New Roman" w:cs="Times New Roman"/>
                <w:sz w:val="20"/>
                <w:szCs w:val="20"/>
              </w:rPr>
              <w:t xml:space="preserve">3 </w:t>
            </w:r>
            <w:r w:rsidR="00861A30" w:rsidRPr="00E352B7">
              <w:rPr>
                <w:rFonts w:ascii="Times New Roman" w:hAnsi="Times New Roman" w:cs="Times New Roman"/>
                <w:sz w:val="20"/>
                <w:szCs w:val="20"/>
              </w:rPr>
              <w:t>- Direct Composite insurer</w:t>
            </w:r>
            <w:r w:rsidR="00861A30" w:rsidRPr="00E352B7">
              <w:rPr>
                <w:rFonts w:ascii="Times New Roman" w:hAnsi="Times New Roman" w:cs="Times New Roman"/>
                <w:sz w:val="20"/>
                <w:szCs w:val="20"/>
              </w:rPr>
              <w:br/>
            </w:r>
            <w:r w:rsidRPr="00E352B7">
              <w:rPr>
                <w:rFonts w:ascii="Times New Roman" w:hAnsi="Times New Roman" w:cs="Times New Roman"/>
                <w:sz w:val="20"/>
                <w:szCs w:val="20"/>
              </w:rPr>
              <w:t xml:space="preserve">4 </w:t>
            </w:r>
            <w:r w:rsidR="00861A30" w:rsidRPr="00E352B7">
              <w:rPr>
                <w:rFonts w:ascii="Times New Roman" w:hAnsi="Times New Roman" w:cs="Times New Roman"/>
                <w:sz w:val="20"/>
                <w:szCs w:val="20"/>
              </w:rPr>
              <w:t xml:space="preserve">- Captive insurance undertaking </w:t>
            </w:r>
          </w:p>
          <w:p w:rsidR="00861A30" w:rsidRPr="00E352B7" w:rsidRDefault="007B7163" w:rsidP="00E352B7">
            <w:pPr>
              <w:ind w:left="50" w:right="175"/>
              <w:rPr>
                <w:rFonts w:ascii="Times New Roman" w:hAnsi="Times New Roman" w:cs="Times New Roman"/>
                <w:sz w:val="20"/>
                <w:szCs w:val="20"/>
              </w:rPr>
            </w:pPr>
            <w:r w:rsidRPr="00E352B7">
              <w:rPr>
                <w:rFonts w:ascii="Times New Roman" w:hAnsi="Times New Roman" w:cs="Times New Roman"/>
                <w:sz w:val="20"/>
                <w:szCs w:val="20"/>
              </w:rPr>
              <w:t xml:space="preserve">5 </w:t>
            </w:r>
            <w:r w:rsidR="00861A30" w:rsidRPr="00E352B7">
              <w:rPr>
                <w:rFonts w:ascii="Times New Roman" w:hAnsi="Times New Roman" w:cs="Times New Roman"/>
                <w:sz w:val="20"/>
                <w:szCs w:val="20"/>
              </w:rPr>
              <w:t>- Internal reinsurer (reinsurance undertaking which primary focus is to take risk from other insurance undertakings within the group)</w:t>
            </w:r>
            <w:r w:rsidR="00861A30" w:rsidRPr="00E352B7">
              <w:rPr>
                <w:rFonts w:ascii="Times New Roman" w:hAnsi="Times New Roman" w:cs="Times New Roman"/>
                <w:sz w:val="20"/>
                <w:szCs w:val="20"/>
              </w:rPr>
              <w:br/>
            </w:r>
            <w:r w:rsidRPr="00E352B7">
              <w:rPr>
                <w:rFonts w:ascii="Times New Roman" w:hAnsi="Times New Roman" w:cs="Times New Roman"/>
                <w:sz w:val="20"/>
                <w:szCs w:val="20"/>
              </w:rPr>
              <w:t xml:space="preserve">6 </w:t>
            </w:r>
            <w:r w:rsidR="00861A30" w:rsidRPr="00E352B7">
              <w:rPr>
                <w:rFonts w:ascii="Times New Roman" w:hAnsi="Times New Roman" w:cs="Times New Roman"/>
                <w:sz w:val="20"/>
                <w:szCs w:val="20"/>
              </w:rPr>
              <w:t>- External reinsurer (reinsurance undertaking that takes risks from undertakings other than from insurance undertakings within the group)</w:t>
            </w:r>
            <w:r w:rsidR="00861A30" w:rsidRPr="00E352B7">
              <w:rPr>
                <w:rFonts w:ascii="Times New Roman" w:hAnsi="Times New Roman" w:cs="Times New Roman"/>
                <w:sz w:val="20"/>
                <w:szCs w:val="20"/>
              </w:rPr>
              <w:br/>
            </w:r>
            <w:r w:rsidRPr="00E352B7">
              <w:rPr>
                <w:rFonts w:ascii="Times New Roman" w:hAnsi="Times New Roman" w:cs="Times New Roman"/>
                <w:sz w:val="20"/>
                <w:szCs w:val="20"/>
              </w:rPr>
              <w:t xml:space="preserve">7 </w:t>
            </w:r>
            <w:r w:rsidR="00861A30" w:rsidRPr="00E352B7">
              <w:rPr>
                <w:rFonts w:ascii="Times New Roman" w:hAnsi="Times New Roman" w:cs="Times New Roman"/>
                <w:sz w:val="20"/>
                <w:szCs w:val="20"/>
              </w:rPr>
              <w:t>- Captive reinsurance undertaking</w:t>
            </w:r>
            <w:r w:rsidR="00861A30" w:rsidRPr="00E352B7">
              <w:rPr>
                <w:rFonts w:ascii="Times New Roman" w:hAnsi="Times New Roman" w:cs="Times New Roman"/>
                <w:sz w:val="20"/>
                <w:szCs w:val="20"/>
              </w:rPr>
              <w:br/>
            </w:r>
            <w:r w:rsidRPr="00E352B7">
              <w:rPr>
                <w:rFonts w:ascii="Times New Roman" w:hAnsi="Times New Roman" w:cs="Times New Roman"/>
                <w:sz w:val="20"/>
                <w:szCs w:val="20"/>
              </w:rPr>
              <w:t xml:space="preserve">8 </w:t>
            </w:r>
            <w:r w:rsidR="00861A30" w:rsidRPr="00E352B7">
              <w:rPr>
                <w:rFonts w:ascii="Times New Roman" w:hAnsi="Times New Roman" w:cs="Times New Roman"/>
                <w:sz w:val="20"/>
                <w:szCs w:val="20"/>
              </w:rPr>
              <w:t>- Special purpose vehicle</w:t>
            </w:r>
            <w:r w:rsidR="00861A30" w:rsidRPr="00E352B7">
              <w:rPr>
                <w:rFonts w:ascii="Times New Roman" w:hAnsi="Times New Roman" w:cs="Times New Roman"/>
                <w:sz w:val="20"/>
                <w:szCs w:val="20"/>
              </w:rPr>
              <w:br/>
            </w:r>
            <w:r w:rsidRPr="00E352B7">
              <w:rPr>
                <w:rFonts w:ascii="Times New Roman" w:hAnsi="Times New Roman" w:cs="Times New Roman"/>
                <w:sz w:val="20"/>
                <w:szCs w:val="20"/>
              </w:rPr>
              <w:t xml:space="preserve">9 </w:t>
            </w:r>
            <w:r w:rsidR="00861A30" w:rsidRPr="00E352B7">
              <w:rPr>
                <w:rFonts w:ascii="Times New Roman" w:hAnsi="Times New Roman" w:cs="Times New Roman"/>
                <w:sz w:val="20"/>
                <w:szCs w:val="20"/>
              </w:rPr>
              <w:t xml:space="preserve">- Pool entity (where more than one insurance or reinsurance undertakings are involved) </w:t>
            </w:r>
          </w:p>
          <w:p w:rsidR="00861A30" w:rsidRPr="00E352B7" w:rsidRDefault="007B7163" w:rsidP="00E352B7">
            <w:pPr>
              <w:ind w:left="50"/>
              <w:rPr>
                <w:rFonts w:ascii="Times New Roman" w:hAnsi="Times New Roman" w:cs="Times New Roman"/>
                <w:sz w:val="20"/>
                <w:szCs w:val="20"/>
              </w:rPr>
            </w:pPr>
            <w:r w:rsidRPr="00E352B7">
              <w:rPr>
                <w:rFonts w:ascii="Times New Roman" w:hAnsi="Times New Roman" w:cs="Times New Roman"/>
                <w:sz w:val="20"/>
                <w:szCs w:val="20"/>
              </w:rPr>
              <w:t xml:space="preserve">10 </w:t>
            </w:r>
            <w:r w:rsidR="00861A30" w:rsidRPr="00E352B7">
              <w:rPr>
                <w:rFonts w:ascii="Times New Roman" w:hAnsi="Times New Roman" w:cs="Times New Roman"/>
                <w:sz w:val="20"/>
                <w:szCs w:val="20"/>
              </w:rPr>
              <w:t xml:space="preserve">- State pool </w:t>
            </w:r>
          </w:p>
          <w:p w:rsidR="00861A30" w:rsidRPr="00E352B7" w:rsidRDefault="00861A30" w:rsidP="00277294">
            <w:pPr>
              <w:rPr>
                <w:rFonts w:ascii="Times New Roman" w:hAnsi="Times New Roman" w:cs="Times New Roman"/>
                <w:sz w:val="20"/>
                <w:szCs w:val="20"/>
              </w:rPr>
            </w:pPr>
          </w:p>
        </w:tc>
      </w:tr>
      <w:tr w:rsidR="00E352B7" w:rsidRPr="00E352B7" w:rsidTr="00F315DB">
        <w:trPr>
          <w:trHeight w:val="330"/>
          <w:trPrChange w:id="162" w:author="Author">
            <w:trPr>
              <w:trHeight w:val="330"/>
            </w:trPr>
          </w:trPrChange>
        </w:trPr>
        <w:tc>
          <w:tcPr>
            <w:tcW w:w="1283" w:type="dxa"/>
            <w:hideMark/>
            <w:tcPrChange w:id="163" w:author="Author">
              <w:tcPr>
                <w:tcW w:w="1079" w:type="dxa"/>
                <w:hideMark/>
              </w:tcPr>
            </w:tcPrChange>
          </w:tcPr>
          <w:p w:rsidR="004A3D63" w:rsidRPr="00E352B7" w:rsidRDefault="004A3D63" w:rsidP="00277294">
            <w:pPr>
              <w:rPr>
                <w:rFonts w:ascii="Times New Roman" w:hAnsi="Times New Roman" w:cs="Times New Roman"/>
                <w:sz w:val="20"/>
                <w:szCs w:val="20"/>
              </w:rPr>
            </w:pPr>
            <w:del w:id="164" w:author="Author">
              <w:r w:rsidRPr="00E352B7" w:rsidDel="00B30E93">
                <w:rPr>
                  <w:rFonts w:ascii="Times New Roman" w:hAnsi="Times New Roman" w:cs="Times New Roman"/>
                  <w:sz w:val="20"/>
                  <w:szCs w:val="20"/>
                </w:rPr>
                <w:delText>C0190</w:delText>
              </w:r>
            </w:del>
            <w:ins w:id="165" w:author="Author">
              <w:r w:rsidR="00B30E93" w:rsidRPr="00E352B7">
                <w:rPr>
                  <w:rFonts w:ascii="Times New Roman" w:hAnsi="Times New Roman" w:cs="Times New Roman"/>
                  <w:sz w:val="20"/>
                  <w:szCs w:val="20"/>
                </w:rPr>
                <w:t>C0</w:t>
              </w:r>
              <w:r w:rsidR="00B30E93">
                <w:rPr>
                  <w:rFonts w:ascii="Times New Roman" w:hAnsi="Times New Roman" w:cs="Times New Roman"/>
                  <w:sz w:val="20"/>
                  <w:szCs w:val="20"/>
                </w:rPr>
                <w:t>20</w:t>
              </w:r>
              <w:r w:rsidR="00B30E93" w:rsidRPr="00E352B7">
                <w:rPr>
                  <w:rFonts w:ascii="Times New Roman" w:hAnsi="Times New Roman" w:cs="Times New Roman"/>
                  <w:sz w:val="20"/>
                  <w:szCs w:val="20"/>
                </w:rPr>
                <w:t>0</w:t>
              </w:r>
            </w:ins>
          </w:p>
          <w:p w:rsidR="00277294" w:rsidRPr="00E352B7" w:rsidRDefault="00E66758" w:rsidP="00277294">
            <w:pPr>
              <w:rPr>
                <w:rFonts w:ascii="Times New Roman" w:hAnsi="Times New Roman" w:cs="Times New Roman"/>
                <w:sz w:val="20"/>
                <w:szCs w:val="20"/>
              </w:rPr>
            </w:pPr>
            <w:r w:rsidRPr="00E352B7">
              <w:rPr>
                <w:rFonts w:ascii="Times New Roman" w:hAnsi="Times New Roman" w:cs="Times New Roman"/>
                <w:sz w:val="20"/>
                <w:szCs w:val="20"/>
              </w:rPr>
              <w:t>(</w:t>
            </w:r>
            <w:r w:rsidR="00277294" w:rsidRPr="00E352B7">
              <w:rPr>
                <w:rFonts w:ascii="Times New Roman" w:hAnsi="Times New Roman" w:cs="Times New Roman"/>
                <w:sz w:val="20"/>
                <w:szCs w:val="20"/>
              </w:rPr>
              <w:t>E1</w:t>
            </w:r>
            <w:r w:rsidRPr="00E352B7">
              <w:rPr>
                <w:rFonts w:ascii="Times New Roman" w:hAnsi="Times New Roman" w:cs="Times New Roman"/>
                <w:sz w:val="20"/>
                <w:szCs w:val="20"/>
              </w:rPr>
              <w:t>)</w:t>
            </w:r>
          </w:p>
        </w:tc>
        <w:tc>
          <w:tcPr>
            <w:tcW w:w="2290" w:type="dxa"/>
            <w:hideMark/>
            <w:tcPrChange w:id="166" w:author="Author">
              <w:tcPr>
                <w:tcW w:w="2290" w:type="dxa"/>
                <w:hideMark/>
              </w:tcPr>
            </w:tcPrChange>
          </w:tcPr>
          <w:p w:rsidR="00277294" w:rsidRPr="00E352B7" w:rsidRDefault="00277294">
            <w:pPr>
              <w:rPr>
                <w:rFonts w:ascii="Times New Roman" w:hAnsi="Times New Roman" w:cs="Times New Roman"/>
                <w:sz w:val="20"/>
                <w:szCs w:val="20"/>
              </w:rPr>
            </w:pPr>
            <w:r w:rsidRPr="00E352B7">
              <w:rPr>
                <w:rFonts w:ascii="Times New Roman" w:hAnsi="Times New Roman" w:cs="Times New Roman"/>
                <w:sz w:val="20"/>
                <w:szCs w:val="20"/>
              </w:rPr>
              <w:t>Country of residency</w:t>
            </w:r>
          </w:p>
        </w:tc>
        <w:tc>
          <w:tcPr>
            <w:tcW w:w="6241" w:type="dxa"/>
            <w:hideMark/>
            <w:tcPrChange w:id="167" w:author="Author">
              <w:tcPr>
                <w:tcW w:w="6445" w:type="dxa"/>
                <w:hideMark/>
              </w:tcPr>
            </w:tcPrChange>
          </w:tcPr>
          <w:p w:rsidR="00277294" w:rsidRPr="00E352B7" w:rsidRDefault="005E29A3" w:rsidP="005E29A3">
            <w:pPr>
              <w:rPr>
                <w:rFonts w:ascii="Times New Roman" w:hAnsi="Times New Roman" w:cs="Times New Roman"/>
                <w:sz w:val="20"/>
                <w:szCs w:val="20"/>
              </w:rPr>
            </w:pPr>
            <w:r w:rsidRPr="00E352B7">
              <w:rPr>
                <w:rFonts w:ascii="Times New Roman" w:hAnsi="Times New Roman" w:cs="Times New Roman"/>
                <w:sz w:val="20"/>
                <w:szCs w:val="20"/>
              </w:rPr>
              <w:t>Identify the ISO 3166 code for t</w:t>
            </w:r>
            <w:r w:rsidR="00277294" w:rsidRPr="00E352B7">
              <w:rPr>
                <w:rFonts w:ascii="Times New Roman" w:hAnsi="Times New Roman" w:cs="Times New Roman"/>
                <w:sz w:val="20"/>
                <w:szCs w:val="20"/>
              </w:rPr>
              <w:t xml:space="preserve">he country where the reinsurer is legally </w:t>
            </w:r>
            <w:proofErr w:type="gramStart"/>
            <w:r w:rsidR="00CB3247" w:rsidRPr="00E352B7">
              <w:rPr>
                <w:rFonts w:ascii="Times New Roman" w:hAnsi="Times New Roman" w:cs="Times New Roman"/>
                <w:sz w:val="20"/>
                <w:szCs w:val="20"/>
              </w:rPr>
              <w:t>authorised</w:t>
            </w:r>
            <w:r w:rsidR="00277294" w:rsidRPr="00E352B7">
              <w:rPr>
                <w:rFonts w:ascii="Times New Roman" w:hAnsi="Times New Roman" w:cs="Times New Roman"/>
                <w:sz w:val="20"/>
                <w:szCs w:val="20"/>
              </w:rPr>
              <w:t>/licensed</w:t>
            </w:r>
            <w:proofErr w:type="gramEnd"/>
            <w:r w:rsidR="00277294" w:rsidRPr="00E352B7">
              <w:rPr>
                <w:rFonts w:ascii="Times New Roman" w:hAnsi="Times New Roman" w:cs="Times New Roman"/>
                <w:sz w:val="20"/>
                <w:szCs w:val="20"/>
              </w:rPr>
              <w:t>.</w:t>
            </w:r>
          </w:p>
        </w:tc>
      </w:tr>
      <w:tr w:rsidR="00E352B7" w:rsidRPr="00E352B7" w:rsidTr="00F315DB">
        <w:trPr>
          <w:trHeight w:val="330"/>
          <w:trPrChange w:id="168" w:author="Author">
            <w:trPr>
              <w:trHeight w:val="330"/>
            </w:trPr>
          </w:trPrChange>
        </w:trPr>
        <w:tc>
          <w:tcPr>
            <w:tcW w:w="1283" w:type="dxa"/>
            <w:hideMark/>
            <w:tcPrChange w:id="169" w:author="Author">
              <w:tcPr>
                <w:tcW w:w="1079" w:type="dxa"/>
                <w:hideMark/>
              </w:tcPr>
            </w:tcPrChange>
          </w:tcPr>
          <w:p w:rsidR="004A3D63" w:rsidRPr="00E352B7" w:rsidRDefault="004A3D63" w:rsidP="00277294">
            <w:pPr>
              <w:rPr>
                <w:rFonts w:ascii="Times New Roman" w:hAnsi="Times New Roman" w:cs="Times New Roman"/>
                <w:sz w:val="20"/>
                <w:szCs w:val="20"/>
              </w:rPr>
            </w:pPr>
            <w:del w:id="170" w:author="Author">
              <w:r w:rsidRPr="00E352B7" w:rsidDel="00B30E93">
                <w:rPr>
                  <w:rFonts w:ascii="Times New Roman" w:hAnsi="Times New Roman" w:cs="Times New Roman"/>
                  <w:sz w:val="20"/>
                  <w:szCs w:val="20"/>
                </w:rPr>
                <w:delText>C0200</w:delText>
              </w:r>
            </w:del>
            <w:ins w:id="171" w:author="Author">
              <w:r w:rsidR="00B30E93" w:rsidRPr="00E352B7">
                <w:rPr>
                  <w:rFonts w:ascii="Times New Roman" w:hAnsi="Times New Roman" w:cs="Times New Roman"/>
                  <w:sz w:val="20"/>
                  <w:szCs w:val="20"/>
                </w:rPr>
                <w:t>C02</w:t>
              </w:r>
              <w:r w:rsidR="00B30E93">
                <w:rPr>
                  <w:rFonts w:ascii="Times New Roman" w:hAnsi="Times New Roman" w:cs="Times New Roman"/>
                  <w:sz w:val="20"/>
                  <w:szCs w:val="20"/>
                </w:rPr>
                <w:t>1</w:t>
              </w:r>
              <w:r w:rsidR="00B30E93" w:rsidRPr="00E352B7">
                <w:rPr>
                  <w:rFonts w:ascii="Times New Roman" w:hAnsi="Times New Roman" w:cs="Times New Roman"/>
                  <w:sz w:val="20"/>
                  <w:szCs w:val="20"/>
                </w:rPr>
                <w:t>0</w:t>
              </w:r>
            </w:ins>
          </w:p>
          <w:p w:rsidR="00277294" w:rsidRPr="00E352B7" w:rsidRDefault="00E66758" w:rsidP="00277294">
            <w:pPr>
              <w:rPr>
                <w:rFonts w:ascii="Times New Roman" w:hAnsi="Times New Roman" w:cs="Times New Roman"/>
                <w:sz w:val="20"/>
                <w:szCs w:val="20"/>
              </w:rPr>
            </w:pPr>
            <w:r w:rsidRPr="00E352B7">
              <w:rPr>
                <w:rFonts w:ascii="Times New Roman" w:hAnsi="Times New Roman" w:cs="Times New Roman"/>
                <w:sz w:val="20"/>
                <w:szCs w:val="20"/>
              </w:rPr>
              <w:t>(</w:t>
            </w:r>
            <w:r w:rsidR="00277294" w:rsidRPr="00E352B7">
              <w:rPr>
                <w:rFonts w:ascii="Times New Roman" w:hAnsi="Times New Roman" w:cs="Times New Roman"/>
                <w:sz w:val="20"/>
                <w:szCs w:val="20"/>
              </w:rPr>
              <w:t>F1</w:t>
            </w:r>
            <w:r w:rsidRPr="00E352B7">
              <w:rPr>
                <w:rFonts w:ascii="Times New Roman" w:hAnsi="Times New Roman" w:cs="Times New Roman"/>
                <w:sz w:val="20"/>
                <w:szCs w:val="20"/>
              </w:rPr>
              <w:t>)</w:t>
            </w:r>
          </w:p>
        </w:tc>
        <w:tc>
          <w:tcPr>
            <w:tcW w:w="2290" w:type="dxa"/>
            <w:hideMark/>
            <w:tcPrChange w:id="172" w:author="Author">
              <w:tcPr>
                <w:tcW w:w="2290" w:type="dxa"/>
                <w:hideMark/>
              </w:tcPr>
            </w:tcPrChange>
          </w:tcPr>
          <w:p w:rsidR="00277294" w:rsidRPr="00E352B7" w:rsidRDefault="007F04AC">
            <w:pPr>
              <w:rPr>
                <w:rFonts w:ascii="Times New Roman" w:hAnsi="Times New Roman" w:cs="Times New Roman"/>
                <w:sz w:val="20"/>
                <w:szCs w:val="20"/>
              </w:rPr>
            </w:pPr>
            <w:r w:rsidRPr="00E352B7">
              <w:rPr>
                <w:rFonts w:ascii="Times New Roman" w:hAnsi="Times New Roman" w:cs="Times New Roman"/>
                <w:sz w:val="20"/>
                <w:szCs w:val="20"/>
              </w:rPr>
              <w:t>External rating assessment by nominated ECAI</w:t>
            </w:r>
          </w:p>
        </w:tc>
        <w:tc>
          <w:tcPr>
            <w:tcW w:w="6241" w:type="dxa"/>
            <w:hideMark/>
            <w:tcPrChange w:id="173" w:author="Author">
              <w:tcPr>
                <w:tcW w:w="6445" w:type="dxa"/>
                <w:hideMark/>
              </w:tcPr>
            </w:tcPrChange>
          </w:tcPr>
          <w:p w:rsidR="00277294" w:rsidRPr="00E352B7" w:rsidRDefault="00277294">
            <w:pPr>
              <w:rPr>
                <w:rFonts w:ascii="Times New Roman" w:hAnsi="Times New Roman" w:cs="Times New Roman"/>
                <w:sz w:val="20"/>
                <w:szCs w:val="20"/>
              </w:rPr>
            </w:pPr>
            <w:r w:rsidRPr="00E352B7">
              <w:rPr>
                <w:rFonts w:ascii="Times New Roman" w:hAnsi="Times New Roman" w:cs="Times New Roman"/>
                <w:sz w:val="20"/>
                <w:szCs w:val="20"/>
              </w:rPr>
              <w:t xml:space="preserve">The actual/current rating that is considered by the </w:t>
            </w:r>
            <w:r w:rsidR="009768A6" w:rsidRPr="00E352B7">
              <w:rPr>
                <w:rFonts w:ascii="Times New Roman" w:hAnsi="Times New Roman" w:cs="Times New Roman"/>
                <w:sz w:val="20"/>
                <w:szCs w:val="20"/>
              </w:rPr>
              <w:t>group</w:t>
            </w:r>
            <w:r w:rsidRPr="00E352B7">
              <w:rPr>
                <w:rFonts w:ascii="Times New Roman" w:hAnsi="Times New Roman" w:cs="Times New Roman"/>
                <w:sz w:val="20"/>
                <w:szCs w:val="20"/>
              </w:rPr>
              <w:t>.</w:t>
            </w:r>
          </w:p>
        </w:tc>
      </w:tr>
      <w:tr w:rsidR="00E352B7" w:rsidRPr="00E352B7" w:rsidTr="00F315DB">
        <w:trPr>
          <w:trHeight w:val="330"/>
          <w:trPrChange w:id="174" w:author="Author">
            <w:trPr>
              <w:trHeight w:val="330"/>
            </w:trPr>
          </w:trPrChange>
        </w:trPr>
        <w:tc>
          <w:tcPr>
            <w:tcW w:w="1283" w:type="dxa"/>
            <w:hideMark/>
            <w:tcPrChange w:id="175" w:author="Author">
              <w:tcPr>
                <w:tcW w:w="1079" w:type="dxa"/>
                <w:hideMark/>
              </w:tcPr>
            </w:tcPrChange>
          </w:tcPr>
          <w:p w:rsidR="004A3D63" w:rsidRPr="00E352B7" w:rsidRDefault="004A3D63" w:rsidP="00277294">
            <w:pPr>
              <w:rPr>
                <w:rFonts w:ascii="Times New Roman" w:hAnsi="Times New Roman" w:cs="Times New Roman"/>
                <w:sz w:val="20"/>
                <w:szCs w:val="20"/>
              </w:rPr>
            </w:pPr>
            <w:del w:id="176" w:author="Author">
              <w:r w:rsidRPr="00E352B7" w:rsidDel="00B30E93">
                <w:rPr>
                  <w:rFonts w:ascii="Times New Roman" w:hAnsi="Times New Roman" w:cs="Times New Roman"/>
                  <w:sz w:val="20"/>
                  <w:szCs w:val="20"/>
                </w:rPr>
                <w:delText>C0210</w:delText>
              </w:r>
            </w:del>
            <w:ins w:id="177" w:author="Author">
              <w:r w:rsidR="00B30E93" w:rsidRPr="00E352B7">
                <w:rPr>
                  <w:rFonts w:ascii="Times New Roman" w:hAnsi="Times New Roman" w:cs="Times New Roman"/>
                  <w:sz w:val="20"/>
                  <w:szCs w:val="20"/>
                </w:rPr>
                <w:t>C02</w:t>
              </w:r>
              <w:r w:rsidR="00B30E93">
                <w:rPr>
                  <w:rFonts w:ascii="Times New Roman" w:hAnsi="Times New Roman" w:cs="Times New Roman"/>
                  <w:sz w:val="20"/>
                  <w:szCs w:val="20"/>
                </w:rPr>
                <w:t>2</w:t>
              </w:r>
              <w:r w:rsidR="00B30E93" w:rsidRPr="00E352B7">
                <w:rPr>
                  <w:rFonts w:ascii="Times New Roman" w:hAnsi="Times New Roman" w:cs="Times New Roman"/>
                  <w:sz w:val="20"/>
                  <w:szCs w:val="20"/>
                </w:rPr>
                <w:t>0</w:t>
              </w:r>
            </w:ins>
          </w:p>
          <w:p w:rsidR="00277294" w:rsidRPr="00E352B7" w:rsidRDefault="00E66758" w:rsidP="00277294">
            <w:pPr>
              <w:rPr>
                <w:rFonts w:ascii="Times New Roman" w:hAnsi="Times New Roman" w:cs="Times New Roman"/>
                <w:sz w:val="20"/>
                <w:szCs w:val="20"/>
              </w:rPr>
            </w:pPr>
            <w:r w:rsidRPr="00E352B7">
              <w:rPr>
                <w:rFonts w:ascii="Times New Roman" w:hAnsi="Times New Roman" w:cs="Times New Roman"/>
                <w:sz w:val="20"/>
                <w:szCs w:val="20"/>
              </w:rPr>
              <w:t>(</w:t>
            </w:r>
            <w:r w:rsidR="00277294" w:rsidRPr="00E352B7">
              <w:rPr>
                <w:rFonts w:ascii="Times New Roman" w:hAnsi="Times New Roman" w:cs="Times New Roman"/>
                <w:sz w:val="20"/>
                <w:szCs w:val="20"/>
              </w:rPr>
              <w:t>G1</w:t>
            </w:r>
            <w:r w:rsidRPr="00E352B7">
              <w:rPr>
                <w:rFonts w:ascii="Times New Roman" w:hAnsi="Times New Roman" w:cs="Times New Roman"/>
                <w:sz w:val="20"/>
                <w:szCs w:val="20"/>
              </w:rPr>
              <w:t>)</w:t>
            </w:r>
          </w:p>
        </w:tc>
        <w:tc>
          <w:tcPr>
            <w:tcW w:w="2290" w:type="dxa"/>
            <w:hideMark/>
            <w:tcPrChange w:id="178" w:author="Author">
              <w:tcPr>
                <w:tcW w:w="2290" w:type="dxa"/>
                <w:hideMark/>
              </w:tcPr>
            </w:tcPrChange>
          </w:tcPr>
          <w:p w:rsidR="00277294" w:rsidRPr="00E352B7" w:rsidRDefault="007F04AC">
            <w:pPr>
              <w:rPr>
                <w:rFonts w:ascii="Times New Roman" w:hAnsi="Times New Roman" w:cs="Times New Roman"/>
                <w:sz w:val="20"/>
                <w:szCs w:val="20"/>
              </w:rPr>
            </w:pPr>
            <w:r w:rsidRPr="00E352B7">
              <w:rPr>
                <w:rFonts w:ascii="Times New Roman" w:hAnsi="Times New Roman" w:cs="Times New Roman"/>
                <w:sz w:val="20"/>
                <w:szCs w:val="20"/>
              </w:rPr>
              <w:t>Nominated ECAI</w:t>
            </w:r>
          </w:p>
        </w:tc>
        <w:tc>
          <w:tcPr>
            <w:tcW w:w="6241" w:type="dxa"/>
            <w:hideMark/>
            <w:tcPrChange w:id="179" w:author="Author">
              <w:tcPr>
                <w:tcW w:w="6445" w:type="dxa"/>
                <w:hideMark/>
              </w:tcPr>
            </w:tcPrChange>
          </w:tcPr>
          <w:p w:rsidR="00277294" w:rsidRPr="00E352B7" w:rsidRDefault="00277294">
            <w:pPr>
              <w:rPr>
                <w:rFonts w:ascii="Times New Roman" w:hAnsi="Times New Roman" w:cs="Times New Roman"/>
                <w:sz w:val="20"/>
                <w:szCs w:val="20"/>
              </w:rPr>
            </w:pPr>
            <w:r w:rsidRPr="00E352B7">
              <w:rPr>
                <w:rFonts w:ascii="Times New Roman" w:hAnsi="Times New Roman" w:cs="Times New Roman"/>
                <w:sz w:val="20"/>
                <w:szCs w:val="20"/>
              </w:rPr>
              <w:t>The agency that rates the reinsurer that is considered by the undertaking.</w:t>
            </w:r>
          </w:p>
        </w:tc>
      </w:tr>
      <w:tr w:rsidR="00E352B7" w:rsidRPr="00E352B7" w:rsidDel="00B30E93" w:rsidTr="00F315DB">
        <w:trPr>
          <w:trHeight w:val="330"/>
          <w:del w:id="180" w:author="Author"/>
          <w:trPrChange w:id="181" w:author="Author">
            <w:trPr>
              <w:trHeight w:val="330"/>
            </w:trPr>
          </w:trPrChange>
        </w:trPr>
        <w:tc>
          <w:tcPr>
            <w:tcW w:w="1283" w:type="dxa"/>
            <w:hideMark/>
            <w:tcPrChange w:id="182" w:author="Author">
              <w:tcPr>
                <w:tcW w:w="1079" w:type="dxa"/>
                <w:hideMark/>
              </w:tcPr>
            </w:tcPrChange>
          </w:tcPr>
          <w:p w:rsidR="004A3D63" w:rsidRPr="00E352B7" w:rsidDel="00B30E93" w:rsidRDefault="004A3D63" w:rsidP="00277294">
            <w:pPr>
              <w:rPr>
                <w:del w:id="183" w:author="Author"/>
                <w:rFonts w:ascii="Times New Roman" w:hAnsi="Times New Roman" w:cs="Times New Roman"/>
                <w:sz w:val="20"/>
                <w:szCs w:val="20"/>
              </w:rPr>
            </w:pPr>
            <w:del w:id="184" w:author="Author">
              <w:r w:rsidRPr="00E352B7" w:rsidDel="00B30E93">
                <w:rPr>
                  <w:rFonts w:ascii="Times New Roman" w:hAnsi="Times New Roman" w:cs="Times New Roman"/>
                  <w:sz w:val="20"/>
                  <w:szCs w:val="20"/>
                </w:rPr>
                <w:delText>C0220</w:delText>
              </w:r>
            </w:del>
          </w:p>
          <w:p w:rsidR="00277294" w:rsidRPr="00E352B7" w:rsidDel="00B30E93" w:rsidRDefault="00E66758" w:rsidP="00277294">
            <w:pPr>
              <w:rPr>
                <w:del w:id="185" w:author="Author"/>
                <w:rFonts w:ascii="Times New Roman" w:hAnsi="Times New Roman" w:cs="Times New Roman"/>
                <w:sz w:val="20"/>
                <w:szCs w:val="20"/>
              </w:rPr>
            </w:pPr>
            <w:del w:id="186" w:author="Author">
              <w:r w:rsidRPr="00E352B7" w:rsidDel="00B30E93">
                <w:rPr>
                  <w:rFonts w:ascii="Times New Roman" w:hAnsi="Times New Roman" w:cs="Times New Roman"/>
                  <w:sz w:val="20"/>
                  <w:szCs w:val="20"/>
                </w:rPr>
                <w:delText>(</w:delText>
              </w:r>
              <w:r w:rsidR="00277294" w:rsidRPr="00E352B7" w:rsidDel="00B30E93">
                <w:rPr>
                  <w:rFonts w:ascii="Times New Roman" w:hAnsi="Times New Roman" w:cs="Times New Roman"/>
                  <w:sz w:val="20"/>
                  <w:szCs w:val="20"/>
                </w:rPr>
                <w:delText>H1</w:delText>
              </w:r>
              <w:r w:rsidRPr="00E352B7" w:rsidDel="00B30E93">
                <w:rPr>
                  <w:rFonts w:ascii="Times New Roman" w:hAnsi="Times New Roman" w:cs="Times New Roman"/>
                  <w:sz w:val="20"/>
                  <w:szCs w:val="20"/>
                </w:rPr>
                <w:delText>)</w:delText>
              </w:r>
            </w:del>
          </w:p>
        </w:tc>
        <w:tc>
          <w:tcPr>
            <w:tcW w:w="2290" w:type="dxa"/>
            <w:hideMark/>
            <w:tcPrChange w:id="187" w:author="Author">
              <w:tcPr>
                <w:tcW w:w="2290" w:type="dxa"/>
                <w:hideMark/>
              </w:tcPr>
            </w:tcPrChange>
          </w:tcPr>
          <w:p w:rsidR="00277294" w:rsidRPr="00E352B7" w:rsidDel="00B30E93" w:rsidRDefault="00277294">
            <w:pPr>
              <w:rPr>
                <w:del w:id="188" w:author="Author"/>
                <w:rFonts w:ascii="Times New Roman" w:hAnsi="Times New Roman" w:cs="Times New Roman"/>
                <w:sz w:val="20"/>
                <w:szCs w:val="20"/>
              </w:rPr>
            </w:pPr>
            <w:del w:id="189" w:author="Author">
              <w:r w:rsidRPr="00E352B7" w:rsidDel="00B30E93">
                <w:rPr>
                  <w:rFonts w:ascii="Times New Roman" w:hAnsi="Times New Roman" w:cs="Times New Roman"/>
                  <w:sz w:val="20"/>
                  <w:szCs w:val="20"/>
                </w:rPr>
                <w:delText>Date rating assigned</w:delText>
              </w:r>
            </w:del>
          </w:p>
        </w:tc>
        <w:tc>
          <w:tcPr>
            <w:tcW w:w="6241" w:type="dxa"/>
            <w:hideMark/>
            <w:tcPrChange w:id="190" w:author="Author">
              <w:tcPr>
                <w:tcW w:w="6445" w:type="dxa"/>
                <w:hideMark/>
              </w:tcPr>
            </w:tcPrChange>
          </w:tcPr>
          <w:p w:rsidR="00277294" w:rsidRPr="00E352B7" w:rsidDel="00B30E93" w:rsidRDefault="005E29A3" w:rsidP="005E29A3">
            <w:pPr>
              <w:rPr>
                <w:del w:id="191" w:author="Author"/>
                <w:rFonts w:ascii="Times New Roman" w:hAnsi="Times New Roman" w:cs="Times New Roman"/>
                <w:sz w:val="20"/>
                <w:szCs w:val="20"/>
              </w:rPr>
            </w:pPr>
            <w:del w:id="192" w:author="Author">
              <w:r w:rsidRPr="00E352B7" w:rsidDel="00B30E93">
                <w:rPr>
                  <w:rFonts w:ascii="Times New Roman" w:hAnsi="Times New Roman" w:cs="Times New Roman"/>
                  <w:sz w:val="20"/>
                  <w:szCs w:val="20"/>
                </w:rPr>
                <w:delText>Identify the ISO 8601 (yyyy-mm-dd) code of t</w:delText>
              </w:r>
              <w:r w:rsidR="00277294" w:rsidRPr="00E352B7" w:rsidDel="00B30E93">
                <w:rPr>
                  <w:rFonts w:ascii="Times New Roman" w:hAnsi="Times New Roman" w:cs="Times New Roman"/>
                  <w:sz w:val="20"/>
                  <w:szCs w:val="20"/>
                </w:rPr>
                <w:delText>he date on which the rating has been released that is considered by the undertaking.</w:delText>
              </w:r>
            </w:del>
          </w:p>
        </w:tc>
      </w:tr>
      <w:tr w:rsidR="00E352B7" w:rsidRPr="00E352B7" w:rsidTr="00F315DB">
        <w:trPr>
          <w:trHeight w:val="842"/>
          <w:trPrChange w:id="193" w:author="Author">
            <w:trPr>
              <w:trHeight w:val="842"/>
            </w:trPr>
          </w:trPrChange>
        </w:trPr>
        <w:tc>
          <w:tcPr>
            <w:tcW w:w="1283" w:type="dxa"/>
            <w:tcPrChange w:id="194" w:author="Author">
              <w:tcPr>
                <w:tcW w:w="1079" w:type="dxa"/>
              </w:tcPr>
            </w:tcPrChange>
          </w:tcPr>
          <w:p w:rsidR="00E64F25" w:rsidRPr="00E352B7" w:rsidRDefault="00E64F25">
            <w:pPr>
              <w:rPr>
                <w:rFonts w:ascii="Times New Roman" w:hAnsi="Times New Roman" w:cs="Times New Roman"/>
                <w:sz w:val="20"/>
                <w:szCs w:val="20"/>
              </w:rPr>
            </w:pPr>
            <w:r w:rsidRPr="00E352B7">
              <w:rPr>
                <w:rFonts w:ascii="Times New Roman" w:hAnsi="Times New Roman" w:cs="Times New Roman"/>
                <w:sz w:val="20"/>
                <w:szCs w:val="20"/>
              </w:rPr>
              <w:t>C02</w:t>
            </w:r>
            <w:r w:rsidR="00A51731" w:rsidRPr="00E352B7">
              <w:rPr>
                <w:rFonts w:ascii="Times New Roman" w:hAnsi="Times New Roman" w:cs="Times New Roman"/>
                <w:sz w:val="20"/>
                <w:szCs w:val="20"/>
              </w:rPr>
              <w:t>3</w:t>
            </w:r>
            <w:r w:rsidRPr="00E352B7">
              <w:rPr>
                <w:rFonts w:ascii="Times New Roman" w:hAnsi="Times New Roman" w:cs="Times New Roman"/>
                <w:sz w:val="20"/>
                <w:szCs w:val="20"/>
              </w:rPr>
              <w:t>0</w:t>
            </w:r>
          </w:p>
        </w:tc>
        <w:tc>
          <w:tcPr>
            <w:tcW w:w="2290" w:type="dxa"/>
            <w:tcPrChange w:id="195" w:author="Author">
              <w:tcPr>
                <w:tcW w:w="2290" w:type="dxa"/>
              </w:tcPr>
            </w:tcPrChange>
          </w:tcPr>
          <w:p w:rsidR="00E64F25" w:rsidRPr="00E352B7" w:rsidRDefault="00E64F25" w:rsidP="005A3AAB">
            <w:pPr>
              <w:rPr>
                <w:rFonts w:ascii="Times New Roman" w:hAnsi="Times New Roman" w:cs="Times New Roman"/>
                <w:sz w:val="20"/>
                <w:szCs w:val="20"/>
              </w:rPr>
            </w:pPr>
            <w:r w:rsidRPr="00E352B7">
              <w:rPr>
                <w:rFonts w:ascii="Times New Roman" w:hAnsi="Times New Roman" w:cs="Times New Roman"/>
                <w:sz w:val="20"/>
                <w:szCs w:val="20"/>
              </w:rPr>
              <w:t>Credit quality step</w:t>
            </w:r>
          </w:p>
        </w:tc>
        <w:tc>
          <w:tcPr>
            <w:tcW w:w="6241" w:type="dxa"/>
            <w:tcPrChange w:id="196" w:author="Author">
              <w:tcPr>
                <w:tcW w:w="6445" w:type="dxa"/>
              </w:tcPr>
            </w:tcPrChange>
          </w:tcPr>
          <w:p w:rsidR="00E64F25" w:rsidRPr="00E352B7" w:rsidRDefault="00E64F25">
            <w:pPr>
              <w:rPr>
                <w:rFonts w:ascii="Times New Roman" w:hAnsi="Times New Roman" w:cs="Times New Roman"/>
                <w:sz w:val="20"/>
                <w:szCs w:val="20"/>
              </w:rPr>
            </w:pPr>
            <w:r w:rsidRPr="00E352B7">
              <w:rPr>
                <w:rFonts w:ascii="Times New Roman" w:hAnsi="Times New Roman" w:cs="Times New Roman"/>
                <w:sz w:val="20"/>
                <w:szCs w:val="20"/>
              </w:rPr>
              <w:t xml:space="preserve">Identify the credit quality step attributed to the reinsurer. The credit quality step shall reflect any readjustments to the credit quality made internally by the </w:t>
            </w:r>
            <w:r w:rsidR="009768A6" w:rsidRPr="00E352B7">
              <w:rPr>
                <w:rFonts w:ascii="Times New Roman" w:eastAsia="Times New Roman" w:hAnsi="Times New Roman" w:cs="Times New Roman"/>
                <w:sz w:val="20"/>
                <w:szCs w:val="20"/>
                <w:lang w:eastAsia="en-GB"/>
              </w:rPr>
              <w:t>group</w:t>
            </w:r>
            <w:r w:rsidRPr="00E352B7">
              <w:rPr>
                <w:rFonts w:ascii="Times New Roman" w:hAnsi="Times New Roman" w:cs="Times New Roman"/>
                <w:sz w:val="20"/>
                <w:szCs w:val="20"/>
              </w:rPr>
              <w:t xml:space="preserve"> that use the standard formula.</w:t>
            </w:r>
          </w:p>
        </w:tc>
      </w:tr>
      <w:tr w:rsidR="00E352B7" w:rsidRPr="00E352B7" w:rsidTr="00F315DB">
        <w:trPr>
          <w:trHeight w:val="842"/>
          <w:trPrChange w:id="197" w:author="Author">
            <w:trPr>
              <w:trHeight w:val="842"/>
            </w:trPr>
          </w:trPrChange>
        </w:trPr>
        <w:tc>
          <w:tcPr>
            <w:tcW w:w="1283" w:type="dxa"/>
            <w:tcPrChange w:id="198" w:author="Author">
              <w:tcPr>
                <w:tcW w:w="1079" w:type="dxa"/>
              </w:tcPr>
            </w:tcPrChange>
          </w:tcPr>
          <w:p w:rsidR="00E64F25" w:rsidRPr="00E352B7" w:rsidRDefault="00A51731" w:rsidP="00277294">
            <w:pPr>
              <w:rPr>
                <w:rFonts w:ascii="Times New Roman" w:hAnsi="Times New Roman" w:cs="Times New Roman"/>
                <w:sz w:val="20"/>
                <w:szCs w:val="20"/>
              </w:rPr>
            </w:pPr>
            <w:r w:rsidRPr="00E352B7">
              <w:rPr>
                <w:rFonts w:ascii="Times New Roman" w:hAnsi="Times New Roman" w:cs="Times New Roman"/>
                <w:sz w:val="20"/>
                <w:szCs w:val="20"/>
              </w:rPr>
              <w:t>C0240</w:t>
            </w:r>
          </w:p>
        </w:tc>
        <w:tc>
          <w:tcPr>
            <w:tcW w:w="2290" w:type="dxa"/>
            <w:tcPrChange w:id="199" w:author="Author">
              <w:tcPr>
                <w:tcW w:w="2290" w:type="dxa"/>
              </w:tcPr>
            </w:tcPrChange>
          </w:tcPr>
          <w:p w:rsidR="00E64F25" w:rsidRPr="00E352B7" w:rsidRDefault="00E64F25">
            <w:pPr>
              <w:rPr>
                <w:rFonts w:ascii="Times New Roman" w:hAnsi="Times New Roman" w:cs="Times New Roman"/>
                <w:sz w:val="20"/>
                <w:szCs w:val="20"/>
              </w:rPr>
            </w:pPr>
            <w:r w:rsidRPr="00E352B7">
              <w:rPr>
                <w:rFonts w:ascii="Times New Roman" w:hAnsi="Times New Roman" w:cs="Times New Roman"/>
                <w:sz w:val="20"/>
              </w:rPr>
              <w:t>Internal rating</w:t>
            </w:r>
          </w:p>
        </w:tc>
        <w:tc>
          <w:tcPr>
            <w:tcW w:w="6241" w:type="dxa"/>
            <w:tcPrChange w:id="200" w:author="Author">
              <w:tcPr>
                <w:tcW w:w="6445" w:type="dxa"/>
              </w:tcPr>
            </w:tcPrChange>
          </w:tcPr>
          <w:p w:rsidR="00E64F25" w:rsidRPr="00E352B7" w:rsidRDefault="00E64F25" w:rsidP="00CC0938">
            <w:pPr>
              <w:rPr>
                <w:rFonts w:ascii="Times New Roman" w:hAnsi="Times New Roman" w:cs="Times New Roman"/>
                <w:sz w:val="20"/>
                <w:szCs w:val="20"/>
              </w:rPr>
            </w:pPr>
            <w:r w:rsidRPr="00E352B7">
              <w:rPr>
                <w:rFonts w:ascii="Times New Roman" w:hAnsi="Times New Roman" w:cs="Times New Roman"/>
                <w:sz w:val="20"/>
              </w:rPr>
              <w:t xml:space="preserve">Internal rating of </w:t>
            </w:r>
            <w:r w:rsidR="00CC0938" w:rsidRPr="00E352B7">
              <w:rPr>
                <w:rFonts w:ascii="Times New Roman" w:hAnsi="Times New Roman" w:cs="Times New Roman"/>
                <w:sz w:val="20"/>
              </w:rPr>
              <w:t>the reinsurer</w:t>
            </w:r>
            <w:r w:rsidRPr="00E352B7">
              <w:rPr>
                <w:rFonts w:ascii="Times New Roman" w:hAnsi="Times New Roman" w:cs="Times New Roman"/>
                <w:sz w:val="20"/>
              </w:rPr>
              <w:t xml:space="preserve"> for </w:t>
            </w:r>
            <w:r w:rsidR="009768A6" w:rsidRPr="00E352B7">
              <w:rPr>
                <w:rFonts w:ascii="Times New Roman" w:hAnsi="Times New Roman" w:cs="Times New Roman"/>
                <w:sz w:val="20"/>
              </w:rPr>
              <w:t>groups</w:t>
            </w:r>
            <w:r w:rsidRPr="00E352B7">
              <w:rPr>
                <w:rFonts w:ascii="Times New Roman" w:hAnsi="Times New Roman" w:cs="Times New Roman"/>
                <w:sz w:val="20"/>
              </w:rPr>
              <w:t xml:space="preserve"> using internal model to the extent that the internal ratings are used in their internal modelling. If an internal model undertaking is using solely external ratings this item shall not be reported.</w:t>
            </w:r>
          </w:p>
        </w:tc>
      </w:tr>
    </w:tbl>
    <w:p w:rsidR="00BB7862" w:rsidRPr="00E352B7" w:rsidRDefault="00BB7862">
      <w:pPr>
        <w:rPr>
          <w:rFonts w:ascii="Times New Roman" w:hAnsi="Times New Roman" w:cs="Times New Roman"/>
          <w:sz w:val="20"/>
          <w:szCs w:val="20"/>
        </w:rPr>
      </w:pPr>
    </w:p>
    <w:sectPr w:rsidR="00BB7862" w:rsidRPr="00E352B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710DD"/>
    <w:multiLevelType w:val="hybridMultilevel"/>
    <w:tmpl w:val="6860B2DE"/>
    <w:lvl w:ilvl="0" w:tplc="8B781D2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nsid w:val="131F37C6"/>
    <w:multiLevelType w:val="hybridMultilevel"/>
    <w:tmpl w:val="18165054"/>
    <w:lvl w:ilvl="0" w:tplc="E9702058">
      <w:start w:val="19"/>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2B0AE9"/>
    <w:rsid w:val="00072A8B"/>
    <w:rsid w:val="00086194"/>
    <w:rsid w:val="000C469B"/>
    <w:rsid w:val="000D1601"/>
    <w:rsid w:val="000E24F7"/>
    <w:rsid w:val="001053FF"/>
    <w:rsid w:val="00145F0D"/>
    <w:rsid w:val="0019300D"/>
    <w:rsid w:val="00193E30"/>
    <w:rsid w:val="00194B7F"/>
    <w:rsid w:val="001A7774"/>
    <w:rsid w:val="001B51C5"/>
    <w:rsid w:val="00222D8A"/>
    <w:rsid w:val="00230118"/>
    <w:rsid w:val="00246701"/>
    <w:rsid w:val="00275FF9"/>
    <w:rsid w:val="00277294"/>
    <w:rsid w:val="00283087"/>
    <w:rsid w:val="002B0AE9"/>
    <w:rsid w:val="002F6634"/>
    <w:rsid w:val="00310AF2"/>
    <w:rsid w:val="003262FF"/>
    <w:rsid w:val="00395E07"/>
    <w:rsid w:val="003C0D89"/>
    <w:rsid w:val="003F1FA8"/>
    <w:rsid w:val="00403F87"/>
    <w:rsid w:val="00411410"/>
    <w:rsid w:val="0046032F"/>
    <w:rsid w:val="00472E54"/>
    <w:rsid w:val="00492534"/>
    <w:rsid w:val="004A3D63"/>
    <w:rsid w:val="004F6B55"/>
    <w:rsid w:val="005647B2"/>
    <w:rsid w:val="005A4B3D"/>
    <w:rsid w:val="005B2454"/>
    <w:rsid w:val="005E29A3"/>
    <w:rsid w:val="005F15E4"/>
    <w:rsid w:val="00653361"/>
    <w:rsid w:val="006833A2"/>
    <w:rsid w:val="00684969"/>
    <w:rsid w:val="00692DC3"/>
    <w:rsid w:val="006A4BC4"/>
    <w:rsid w:val="006A668E"/>
    <w:rsid w:val="006C31B3"/>
    <w:rsid w:val="006D3A29"/>
    <w:rsid w:val="006D3A5C"/>
    <w:rsid w:val="006D50DC"/>
    <w:rsid w:val="00743EC5"/>
    <w:rsid w:val="00786CA4"/>
    <w:rsid w:val="007A046A"/>
    <w:rsid w:val="007B7163"/>
    <w:rsid w:val="007C0C58"/>
    <w:rsid w:val="007D303A"/>
    <w:rsid w:val="007E6C76"/>
    <w:rsid w:val="007F04AC"/>
    <w:rsid w:val="00804111"/>
    <w:rsid w:val="0082585B"/>
    <w:rsid w:val="008417D9"/>
    <w:rsid w:val="00861A30"/>
    <w:rsid w:val="008D7505"/>
    <w:rsid w:val="008E547A"/>
    <w:rsid w:val="00900C16"/>
    <w:rsid w:val="009350D6"/>
    <w:rsid w:val="00935EC7"/>
    <w:rsid w:val="00945E25"/>
    <w:rsid w:val="009768A6"/>
    <w:rsid w:val="00A16F09"/>
    <w:rsid w:val="00A43FF8"/>
    <w:rsid w:val="00A51731"/>
    <w:rsid w:val="00A923F6"/>
    <w:rsid w:val="00AE46FD"/>
    <w:rsid w:val="00AE5BD7"/>
    <w:rsid w:val="00AF56B7"/>
    <w:rsid w:val="00B04E93"/>
    <w:rsid w:val="00B30E93"/>
    <w:rsid w:val="00B77E89"/>
    <w:rsid w:val="00BB3709"/>
    <w:rsid w:val="00BB7862"/>
    <w:rsid w:val="00BD1C76"/>
    <w:rsid w:val="00C02F96"/>
    <w:rsid w:val="00C14FE5"/>
    <w:rsid w:val="00C234E5"/>
    <w:rsid w:val="00C32B03"/>
    <w:rsid w:val="00C458CA"/>
    <w:rsid w:val="00C509D9"/>
    <w:rsid w:val="00CB3247"/>
    <w:rsid w:val="00CC0938"/>
    <w:rsid w:val="00CD7400"/>
    <w:rsid w:val="00CF3741"/>
    <w:rsid w:val="00CF6B93"/>
    <w:rsid w:val="00D01597"/>
    <w:rsid w:val="00D14B1A"/>
    <w:rsid w:val="00D1721F"/>
    <w:rsid w:val="00D350E2"/>
    <w:rsid w:val="00D42A66"/>
    <w:rsid w:val="00D448B1"/>
    <w:rsid w:val="00D86761"/>
    <w:rsid w:val="00DF0987"/>
    <w:rsid w:val="00E30517"/>
    <w:rsid w:val="00E352B7"/>
    <w:rsid w:val="00E64F25"/>
    <w:rsid w:val="00E66758"/>
    <w:rsid w:val="00E819E2"/>
    <w:rsid w:val="00EB6480"/>
    <w:rsid w:val="00EB64D2"/>
    <w:rsid w:val="00F15C9F"/>
    <w:rsid w:val="00F315DB"/>
    <w:rsid w:val="00F3503B"/>
    <w:rsid w:val="00F95A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B0A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1B51C5"/>
    <w:rPr>
      <w:sz w:val="16"/>
      <w:szCs w:val="16"/>
    </w:rPr>
  </w:style>
  <w:style w:type="paragraph" w:styleId="CommentText">
    <w:name w:val="annotation text"/>
    <w:basedOn w:val="Normal"/>
    <w:link w:val="CommentTextChar"/>
    <w:uiPriority w:val="99"/>
    <w:semiHidden/>
    <w:unhideWhenUsed/>
    <w:rsid w:val="001B51C5"/>
    <w:pPr>
      <w:spacing w:line="240" w:lineRule="auto"/>
    </w:pPr>
    <w:rPr>
      <w:sz w:val="20"/>
      <w:szCs w:val="20"/>
    </w:rPr>
  </w:style>
  <w:style w:type="character" w:customStyle="1" w:styleId="CommentTextChar">
    <w:name w:val="Comment Text Char"/>
    <w:basedOn w:val="DefaultParagraphFont"/>
    <w:link w:val="CommentText"/>
    <w:uiPriority w:val="99"/>
    <w:semiHidden/>
    <w:rsid w:val="001B51C5"/>
    <w:rPr>
      <w:sz w:val="20"/>
      <w:szCs w:val="20"/>
    </w:rPr>
  </w:style>
  <w:style w:type="paragraph" w:styleId="CommentSubject">
    <w:name w:val="annotation subject"/>
    <w:basedOn w:val="CommentText"/>
    <w:next w:val="CommentText"/>
    <w:link w:val="CommentSubjectChar"/>
    <w:uiPriority w:val="99"/>
    <w:semiHidden/>
    <w:unhideWhenUsed/>
    <w:rsid w:val="001B51C5"/>
    <w:rPr>
      <w:b/>
      <w:bCs/>
    </w:rPr>
  </w:style>
  <w:style w:type="character" w:customStyle="1" w:styleId="CommentSubjectChar">
    <w:name w:val="Comment Subject Char"/>
    <w:basedOn w:val="CommentTextChar"/>
    <w:link w:val="CommentSubject"/>
    <w:uiPriority w:val="99"/>
    <w:semiHidden/>
    <w:rsid w:val="001B51C5"/>
    <w:rPr>
      <w:b/>
      <w:bCs/>
      <w:sz w:val="20"/>
      <w:szCs w:val="20"/>
    </w:rPr>
  </w:style>
  <w:style w:type="paragraph" w:styleId="BalloonText">
    <w:name w:val="Balloon Text"/>
    <w:basedOn w:val="Normal"/>
    <w:link w:val="BalloonTextChar"/>
    <w:uiPriority w:val="99"/>
    <w:semiHidden/>
    <w:unhideWhenUsed/>
    <w:rsid w:val="001B51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51C5"/>
    <w:rPr>
      <w:rFonts w:ascii="Tahoma" w:hAnsi="Tahoma" w:cs="Tahoma"/>
      <w:sz w:val="16"/>
      <w:szCs w:val="16"/>
    </w:rPr>
  </w:style>
  <w:style w:type="paragraph" w:styleId="Revision">
    <w:name w:val="Revision"/>
    <w:hidden/>
    <w:uiPriority w:val="99"/>
    <w:semiHidden/>
    <w:rsid w:val="00AF56B7"/>
    <w:pPr>
      <w:spacing w:after="0" w:line="240" w:lineRule="auto"/>
    </w:pPr>
  </w:style>
  <w:style w:type="paragraph" w:styleId="ListParagraph">
    <w:name w:val="List Paragraph"/>
    <w:basedOn w:val="Normal"/>
    <w:uiPriority w:val="34"/>
    <w:qFormat/>
    <w:rsid w:val="00861A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B0A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1B51C5"/>
    <w:rPr>
      <w:sz w:val="16"/>
      <w:szCs w:val="16"/>
    </w:rPr>
  </w:style>
  <w:style w:type="paragraph" w:styleId="CommentText">
    <w:name w:val="annotation text"/>
    <w:basedOn w:val="Normal"/>
    <w:link w:val="CommentTextChar"/>
    <w:uiPriority w:val="99"/>
    <w:semiHidden/>
    <w:unhideWhenUsed/>
    <w:rsid w:val="001B51C5"/>
    <w:pPr>
      <w:spacing w:line="240" w:lineRule="auto"/>
    </w:pPr>
    <w:rPr>
      <w:sz w:val="20"/>
      <w:szCs w:val="20"/>
    </w:rPr>
  </w:style>
  <w:style w:type="character" w:customStyle="1" w:styleId="CommentTextChar">
    <w:name w:val="Comment Text Char"/>
    <w:basedOn w:val="DefaultParagraphFont"/>
    <w:link w:val="CommentText"/>
    <w:uiPriority w:val="99"/>
    <w:semiHidden/>
    <w:rsid w:val="001B51C5"/>
    <w:rPr>
      <w:sz w:val="20"/>
      <w:szCs w:val="20"/>
    </w:rPr>
  </w:style>
  <w:style w:type="paragraph" w:styleId="CommentSubject">
    <w:name w:val="annotation subject"/>
    <w:basedOn w:val="CommentText"/>
    <w:next w:val="CommentText"/>
    <w:link w:val="CommentSubjectChar"/>
    <w:uiPriority w:val="99"/>
    <w:semiHidden/>
    <w:unhideWhenUsed/>
    <w:rsid w:val="001B51C5"/>
    <w:rPr>
      <w:b/>
      <w:bCs/>
    </w:rPr>
  </w:style>
  <w:style w:type="character" w:customStyle="1" w:styleId="CommentSubjectChar">
    <w:name w:val="Comment Subject Char"/>
    <w:basedOn w:val="CommentTextChar"/>
    <w:link w:val="CommentSubject"/>
    <w:uiPriority w:val="99"/>
    <w:semiHidden/>
    <w:rsid w:val="001B51C5"/>
    <w:rPr>
      <w:b/>
      <w:bCs/>
      <w:sz w:val="20"/>
      <w:szCs w:val="20"/>
    </w:rPr>
  </w:style>
  <w:style w:type="paragraph" w:styleId="BalloonText">
    <w:name w:val="Balloon Text"/>
    <w:basedOn w:val="Normal"/>
    <w:link w:val="BalloonTextChar"/>
    <w:uiPriority w:val="99"/>
    <w:semiHidden/>
    <w:unhideWhenUsed/>
    <w:rsid w:val="001B51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51C5"/>
    <w:rPr>
      <w:rFonts w:ascii="Tahoma" w:hAnsi="Tahoma" w:cs="Tahoma"/>
      <w:sz w:val="16"/>
      <w:szCs w:val="16"/>
    </w:rPr>
  </w:style>
  <w:style w:type="paragraph" w:styleId="Revision">
    <w:name w:val="Revision"/>
    <w:hidden/>
    <w:uiPriority w:val="99"/>
    <w:semiHidden/>
    <w:rsid w:val="00AF56B7"/>
    <w:pPr>
      <w:spacing w:after="0" w:line="240" w:lineRule="auto"/>
    </w:pPr>
  </w:style>
  <w:style w:type="paragraph" w:styleId="ListParagraph">
    <w:name w:val="List Paragraph"/>
    <w:basedOn w:val="Normal"/>
    <w:uiPriority w:val="34"/>
    <w:qFormat/>
    <w:rsid w:val="00861A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546612">
      <w:bodyDiv w:val="1"/>
      <w:marLeft w:val="0"/>
      <w:marRight w:val="0"/>
      <w:marTop w:val="0"/>
      <w:marBottom w:val="0"/>
      <w:divBdr>
        <w:top w:val="none" w:sz="0" w:space="0" w:color="auto"/>
        <w:left w:val="none" w:sz="0" w:space="0" w:color="auto"/>
        <w:bottom w:val="none" w:sz="0" w:space="0" w:color="auto"/>
        <w:right w:val="none" w:sz="0" w:space="0" w:color="auto"/>
      </w:divBdr>
    </w:div>
    <w:div w:id="774520706">
      <w:bodyDiv w:val="1"/>
      <w:marLeft w:val="0"/>
      <w:marRight w:val="0"/>
      <w:marTop w:val="0"/>
      <w:marBottom w:val="0"/>
      <w:divBdr>
        <w:top w:val="none" w:sz="0" w:space="0" w:color="auto"/>
        <w:left w:val="none" w:sz="0" w:space="0" w:color="auto"/>
        <w:bottom w:val="none" w:sz="0" w:space="0" w:color="auto"/>
        <w:right w:val="none" w:sz="0" w:space="0" w:color="auto"/>
      </w:divBdr>
    </w:div>
    <w:div w:id="860898444">
      <w:bodyDiv w:val="1"/>
      <w:marLeft w:val="0"/>
      <w:marRight w:val="0"/>
      <w:marTop w:val="0"/>
      <w:marBottom w:val="0"/>
      <w:divBdr>
        <w:top w:val="none" w:sz="0" w:space="0" w:color="auto"/>
        <w:left w:val="none" w:sz="0" w:space="0" w:color="auto"/>
        <w:bottom w:val="none" w:sz="0" w:space="0" w:color="auto"/>
        <w:right w:val="none" w:sz="0" w:space="0" w:color="auto"/>
      </w:divBdr>
    </w:div>
    <w:div w:id="145817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C21A54-4904-47C1-9D07-096FFD05A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1208</Words>
  <Characters>6886</Characters>
  <Application>Microsoft Office Word</Application>
  <DocSecurity>0</DocSecurity>
  <Lines>57</Lines>
  <Paragraphs>16</Paragraphs>
  <ScaleCrop>false</ScaleCrop>
  <Company/>
  <LinksUpToDate>false</LinksUpToDate>
  <CharactersWithSpaces>8078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2015-07-02T21:17:00Z</dcterms:created>
  <dcterms:modified xsi:type="dcterms:W3CDTF">2015-07-02T21:17:00Z</dcterms:modified>
</cp:coreProperties>
</file>